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FEE" w:rsidRPr="006E1653"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006E1653">
        <w:rPr>
          <w:rFonts w:ascii="GHEA Grapalat" w:hAnsi="GHEA Grapalat"/>
          <w:i/>
        </w:rPr>
        <w:t>7</w:t>
      </w:r>
    </w:p>
    <w:p w:rsidR="00E26FEE" w:rsidRPr="007F263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A052C7">
        <w:rPr>
          <w:rFonts w:ascii="GHEA Grapalat" w:hAnsi="GHEA Grapalat"/>
          <w:i/>
        </w:rPr>
        <w:t>от</w:t>
      </w:r>
      <w:r w:rsidR="00C20ED9">
        <w:rPr>
          <w:rFonts w:ascii="GHEA Grapalat" w:hAnsi="GHEA Grapalat"/>
          <w:i/>
        </w:rPr>
        <w:t xml:space="preserve"> </w:t>
      </w:r>
      <w:r w:rsidR="00076D94">
        <w:rPr>
          <w:rFonts w:ascii="GHEA Grapalat" w:hAnsi="GHEA Grapalat"/>
          <w:i/>
          <w:lang w:val="hy-AM"/>
        </w:rPr>
        <w:t>09</w:t>
      </w:r>
      <w:r w:rsidR="00F432DC" w:rsidRPr="00A052C7">
        <w:rPr>
          <w:rFonts w:ascii="GHEA Grapalat" w:hAnsi="GHEA Grapalat"/>
          <w:i/>
        </w:rPr>
        <w:t xml:space="preserve"> </w:t>
      </w:r>
      <w:r w:rsidR="00C20ED9">
        <w:rPr>
          <w:rFonts w:ascii="GHEA Grapalat" w:hAnsi="GHEA Grapalat"/>
          <w:i/>
        </w:rPr>
        <w:t>декабря</w:t>
      </w:r>
      <w:r w:rsidR="001E05CE">
        <w:rPr>
          <w:rFonts w:ascii="GHEA Grapalat" w:hAnsi="GHEA Grapalat"/>
          <w:i/>
        </w:rPr>
        <w:t xml:space="preserve"> </w:t>
      </w:r>
      <w:r w:rsidR="00F432DC" w:rsidRPr="00A052C7">
        <w:rPr>
          <w:rFonts w:ascii="GHEA Grapalat" w:hAnsi="GHEA Grapalat"/>
          <w:i/>
        </w:rPr>
        <w:t>202</w:t>
      </w:r>
      <w:r w:rsidR="00C27F26">
        <w:rPr>
          <w:rFonts w:ascii="GHEA Grapalat" w:hAnsi="GHEA Grapalat"/>
          <w:i/>
        </w:rPr>
        <w:t>5</w:t>
      </w:r>
      <w:r w:rsidR="00F432DC" w:rsidRPr="00A052C7">
        <w:rPr>
          <w:rFonts w:ascii="GHEA Grapalat" w:hAnsi="GHEA Grapalat"/>
          <w:i/>
        </w:rPr>
        <w:t xml:space="preserve"> года № </w:t>
      </w:r>
      <w:r w:rsidR="00C20ED9">
        <w:rPr>
          <w:rFonts w:ascii="GHEA Grapalat" w:hAnsi="GHEA Grapalat"/>
          <w:i/>
        </w:rPr>
        <w:t>427</w:t>
      </w:r>
      <w:r w:rsidR="00730B41" w:rsidRPr="00A052C7">
        <w:rPr>
          <w:rFonts w:ascii="GHEA Grapalat" w:hAnsi="GHEA Grapalat"/>
          <w:i/>
          <w:lang w:val="hy-AM"/>
        </w:rPr>
        <w:t>-</w:t>
      </w:r>
      <w:r w:rsidR="00F432DC" w:rsidRPr="00A052C7">
        <w:rPr>
          <w:rFonts w:ascii="GHEA Grapalat" w:hAnsi="GHEA Grapalat"/>
          <w:i/>
        </w:rPr>
        <w:t>A</w:t>
      </w:r>
    </w:p>
    <w:p w:rsidR="00E26FEE" w:rsidRPr="00E26FEE" w:rsidRDefault="00E26FEE" w:rsidP="00E26FEE">
      <w:pPr>
        <w:widowControl w:val="0"/>
        <w:spacing w:after="160" w:line="360" w:lineRule="auto"/>
        <w:ind w:firstLine="567"/>
        <w:jc w:val="right"/>
        <w:rPr>
          <w:rFonts w:ascii="GHEA Grapalat" w:hAnsi="GHEA Grapalat" w:cs="Sylfaen"/>
          <w:i/>
        </w:rPr>
      </w:pPr>
    </w:p>
    <w:p w:rsidR="00E26FEE" w:rsidRPr="00E26FEE" w:rsidRDefault="00E26FEE" w:rsidP="00E26FEE">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2D7EE0" w:rsidRPr="00BA7128" w:rsidRDefault="002D7EE0" w:rsidP="002D7EE0">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rPr>
        <w:t>О ЗАПРОСЕ КОТИРОВОК</w:t>
      </w:r>
      <w:r w:rsidRPr="009044F1" w:rsidDel="00BE2BB1">
        <w:rPr>
          <w:rFonts w:ascii="GHEA Grapalat" w:hAnsi="GHEA Grapalat"/>
          <w:i w:val="0"/>
          <w:sz w:val="24"/>
          <w:szCs w:val="24"/>
        </w:rPr>
        <w:t xml:space="preserve"> </w:t>
      </w:r>
      <w:r w:rsidR="002C0FE3">
        <w:rPr>
          <w:rFonts w:ascii="GHEA Grapalat" w:hAnsi="GHEA Grapalat"/>
          <w:i w:val="0"/>
          <w:sz w:val="24"/>
          <w:szCs w:val="24"/>
        </w:rPr>
        <w:t xml:space="preserve"> </w:t>
      </w:r>
    </w:p>
    <w:p w:rsidR="002D7EE0" w:rsidRPr="009044F1" w:rsidRDefault="002D7EE0" w:rsidP="002D7EE0">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Pr>
          <w:rFonts w:ascii="GHEA Grapalat" w:hAnsi="GHEA Grapalat"/>
          <w:i w:val="0"/>
          <w:sz w:val="24"/>
          <w:szCs w:val="24"/>
          <w:lang w:val="hy-AM"/>
        </w:rPr>
        <w:t>1</w:t>
      </w:r>
      <w:r>
        <w:rPr>
          <w:rFonts w:ascii="GHEA Grapalat" w:hAnsi="GHEA Grapalat"/>
          <w:i w:val="0"/>
          <w:sz w:val="24"/>
          <w:szCs w:val="24"/>
        </w:rPr>
        <w:t>5</w:t>
      </w:r>
      <w:r w:rsidRPr="009044F1">
        <w:rPr>
          <w:rFonts w:ascii="GHEA Grapalat" w:hAnsi="GHEA Grapalat"/>
          <w:i w:val="0"/>
          <w:sz w:val="24"/>
          <w:szCs w:val="24"/>
        </w:rPr>
        <w:t>" "</w:t>
      </w:r>
      <w:r>
        <w:rPr>
          <w:rFonts w:ascii="GHEA Grapalat" w:hAnsi="GHEA Grapalat"/>
          <w:i w:val="0"/>
          <w:sz w:val="24"/>
          <w:szCs w:val="24"/>
        </w:rPr>
        <w:t>декабря</w:t>
      </w:r>
      <w:r w:rsidRPr="009044F1">
        <w:rPr>
          <w:rFonts w:ascii="GHEA Grapalat" w:hAnsi="GHEA Grapalat"/>
          <w:i w:val="0"/>
          <w:sz w:val="24"/>
          <w:szCs w:val="24"/>
        </w:rPr>
        <w:t>" 20</w:t>
      </w:r>
      <w:r>
        <w:rPr>
          <w:rFonts w:ascii="GHEA Grapalat" w:hAnsi="GHEA Grapalat"/>
          <w:i w:val="0"/>
          <w:sz w:val="24"/>
          <w:szCs w:val="24"/>
        </w:rPr>
        <w:t xml:space="preserve">25 </w:t>
      </w:r>
      <w:r w:rsidRPr="009044F1">
        <w:rPr>
          <w:rFonts w:ascii="GHEA Grapalat" w:hAnsi="GHEA Grapalat"/>
          <w:i w:val="0"/>
          <w:sz w:val="24"/>
          <w:szCs w:val="24"/>
        </w:rPr>
        <w:t>года "</w:t>
      </w:r>
      <w:r>
        <w:rPr>
          <w:rFonts w:ascii="GHEA Grapalat" w:hAnsi="GHEA Grapalat"/>
          <w:i w:val="0"/>
          <w:sz w:val="24"/>
          <w:szCs w:val="24"/>
        </w:rPr>
        <w:t>01</w:t>
      </w:r>
      <w:r w:rsidRPr="009044F1">
        <w:rPr>
          <w:rFonts w:ascii="GHEA Grapalat" w:hAnsi="GHEA Grapalat"/>
          <w:i w:val="0"/>
          <w:sz w:val="24"/>
          <w:szCs w:val="24"/>
        </w:rPr>
        <w:t xml:space="preserve">" </w:t>
      </w:r>
    </w:p>
    <w:p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2D7EE0">
        <w:rPr>
          <w:rFonts w:ascii="GHEA Grapalat" w:hAnsi="GHEA Grapalat"/>
          <w:i w:val="0"/>
          <w:sz w:val="24"/>
          <w:szCs w:val="24"/>
        </w:rPr>
        <w:t>AMGNMD-GHAPDzB-26/01</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642EFE" w:rsidRPr="002D7EE0" w:rsidRDefault="00642EFE" w:rsidP="002D7EE0">
      <w:pPr>
        <w:pStyle w:val="BodyTextIndent"/>
        <w:widowControl w:val="0"/>
        <w:spacing w:line="240" w:lineRule="auto"/>
        <w:ind w:firstLine="709"/>
        <w:jc w:val="left"/>
        <w:rPr>
          <w:rFonts w:ascii="GHEA Grapalat" w:hAnsi="GHEA Grapalat"/>
          <w:i w:val="0"/>
          <w:sz w:val="16"/>
          <w:szCs w:val="16"/>
        </w:rPr>
      </w:pPr>
      <w:r w:rsidRPr="009044F1">
        <w:rPr>
          <w:rFonts w:ascii="GHEA Grapalat" w:hAnsi="GHEA Grapalat"/>
          <w:i w:val="0"/>
          <w:sz w:val="24"/>
          <w:szCs w:val="24"/>
        </w:rPr>
        <w:t xml:space="preserve">Заказчик </w:t>
      </w:r>
      <w:r w:rsidR="002D7EE0" w:rsidRPr="002D7EE0">
        <w:rPr>
          <w:rFonts w:ascii="GHEA Grapalat" w:hAnsi="GHEA Grapalat"/>
          <w:i w:val="0"/>
          <w:sz w:val="24"/>
          <w:szCs w:val="24"/>
        </w:rPr>
        <w:t>“Средняя школа имени Норамарга Агапи Кадешяна Араратской области РА "</w:t>
      </w:r>
      <w:r w:rsidR="002D7EE0">
        <w:rPr>
          <w:rStyle w:val="ypks7kbdpwfgdykd3qb9"/>
        </w:rPr>
        <w:t xml:space="preserve"> </w:t>
      </w:r>
      <w:r w:rsidR="002D7EE0" w:rsidRPr="002D7EE0">
        <w:rPr>
          <w:rFonts w:ascii="GHEA Grapalat" w:hAnsi="GHEA Grapalat"/>
          <w:i w:val="0"/>
          <w:sz w:val="24"/>
          <w:szCs w:val="24"/>
        </w:rPr>
        <w:t>ГНКО</w:t>
      </w:r>
      <w:r w:rsidRPr="009044F1">
        <w:rPr>
          <w:rFonts w:ascii="GHEA Grapalat" w:hAnsi="GHEA Grapalat"/>
          <w:i w:val="0"/>
          <w:sz w:val="24"/>
          <w:szCs w:val="24"/>
        </w:rPr>
        <w:t>, находящийся по адресу</w:t>
      </w:r>
      <w:r w:rsidR="002D7EE0" w:rsidRPr="002D7EE0">
        <w:rPr>
          <w:rFonts w:ascii="GHEA Grapalat" w:hAnsi="GHEA Grapalat"/>
          <w:i w:val="0"/>
          <w:sz w:val="24"/>
          <w:szCs w:val="24"/>
        </w:rPr>
        <w:t xml:space="preserve"> </w:t>
      </w:r>
      <w:r w:rsidR="002D7EE0" w:rsidRPr="002D7EE0">
        <w:t xml:space="preserve"> </w:t>
      </w:r>
      <w:r w:rsidR="002D7EE0" w:rsidRPr="002D7EE0">
        <w:rPr>
          <w:rFonts w:ascii="GHEA Grapalat" w:hAnsi="GHEA Grapalat"/>
          <w:i w:val="0"/>
          <w:sz w:val="24"/>
          <w:szCs w:val="24"/>
        </w:rPr>
        <w:t xml:space="preserve">Араратский марз с. Норамарг 17-я улица, дом 39  </w:t>
      </w:r>
      <w:r w:rsidR="002D7EE0">
        <w:rPr>
          <w:rFonts w:ascii="GHEA Grapalat" w:hAnsi="GHEA Grapalat"/>
          <w:i w:val="0"/>
          <w:sz w:val="24"/>
          <w:szCs w:val="24"/>
        </w:rPr>
        <w:t>объявляет</w:t>
      </w:r>
      <w:r w:rsidR="002D7EE0" w:rsidRPr="007B0562">
        <w:rPr>
          <w:rFonts w:ascii="GHEA Grapalat" w:hAnsi="GHEA Grapalat"/>
          <w:i w:val="0"/>
          <w:sz w:val="24"/>
          <w:szCs w:val="24"/>
        </w:rPr>
        <w:t xml:space="preserve"> </w:t>
      </w:r>
      <w:r w:rsidR="002D7EE0">
        <w:rPr>
          <w:rFonts w:ascii="GHEA Grapalat" w:hAnsi="GHEA Grapalat"/>
          <w:i w:val="0"/>
          <w:sz w:val="24"/>
          <w:szCs w:val="24"/>
        </w:rPr>
        <w:t xml:space="preserve">запрос котировок на основании </w:t>
      </w:r>
      <w:r w:rsidR="002D7EE0" w:rsidRPr="009E059A">
        <w:rPr>
          <w:rStyle w:val="ypks7kbdpwfgdykd3qb9"/>
          <w:rFonts w:ascii="Calibri" w:hAnsi="Calibri" w:cs="Calibri"/>
          <w:b/>
          <w:color w:val="FF0000"/>
          <w:sz w:val="24"/>
          <w:szCs w:val="24"/>
        </w:rPr>
        <w:t>Раздел</w:t>
      </w:r>
      <w:r w:rsidR="002D7EE0" w:rsidRPr="009E059A">
        <w:rPr>
          <w:b/>
          <w:color w:val="FF0000"/>
          <w:sz w:val="24"/>
          <w:szCs w:val="24"/>
        </w:rPr>
        <w:t xml:space="preserve"> </w:t>
      </w:r>
      <w:r w:rsidR="002D7EE0" w:rsidRPr="009E059A">
        <w:rPr>
          <w:rStyle w:val="ypks7kbdpwfgdykd3qb9"/>
          <w:b/>
          <w:color w:val="FF0000"/>
          <w:sz w:val="24"/>
          <w:szCs w:val="24"/>
        </w:rPr>
        <w:t>6</w:t>
      </w:r>
      <w:r w:rsidR="002D7EE0" w:rsidRPr="009E059A">
        <w:rPr>
          <w:b/>
          <w:color w:val="FF0000"/>
          <w:sz w:val="24"/>
          <w:szCs w:val="24"/>
        </w:rPr>
        <w:t xml:space="preserve"> </w:t>
      </w:r>
      <w:r w:rsidR="002D7EE0" w:rsidRPr="009E059A">
        <w:rPr>
          <w:rStyle w:val="ypks7kbdpwfgdykd3qb9"/>
          <w:rFonts w:ascii="Calibri" w:hAnsi="Calibri" w:cs="Calibri"/>
          <w:b/>
          <w:color w:val="FF0000"/>
          <w:sz w:val="24"/>
          <w:szCs w:val="24"/>
        </w:rPr>
        <w:t>статьи</w:t>
      </w:r>
      <w:r w:rsidR="002D7EE0" w:rsidRPr="009E059A">
        <w:rPr>
          <w:b/>
          <w:color w:val="FF0000"/>
          <w:sz w:val="24"/>
          <w:szCs w:val="24"/>
        </w:rPr>
        <w:t xml:space="preserve"> </w:t>
      </w:r>
      <w:r w:rsidR="002D7EE0" w:rsidRPr="009E059A">
        <w:rPr>
          <w:rStyle w:val="ypks7kbdpwfgdykd3qb9"/>
          <w:b/>
          <w:color w:val="FF0000"/>
          <w:sz w:val="24"/>
          <w:szCs w:val="24"/>
        </w:rPr>
        <w:t>15</w:t>
      </w:r>
      <w:r w:rsidR="002D7EE0" w:rsidRPr="009E059A">
        <w:rPr>
          <w:b/>
          <w:color w:val="FF0000"/>
          <w:sz w:val="24"/>
          <w:szCs w:val="24"/>
        </w:rPr>
        <w:t xml:space="preserve"> </w:t>
      </w:r>
      <w:r w:rsidR="002D7EE0" w:rsidRPr="009E059A">
        <w:rPr>
          <w:rStyle w:val="ypks7kbdpwfgdykd3qb9"/>
          <w:rFonts w:ascii="Calibri" w:hAnsi="Calibri" w:cs="Calibri"/>
          <w:b/>
          <w:color w:val="FF0000"/>
          <w:sz w:val="24"/>
          <w:szCs w:val="24"/>
        </w:rPr>
        <w:t>Закона</w:t>
      </w:r>
      <w:r w:rsidR="002D7EE0" w:rsidRPr="009E059A">
        <w:rPr>
          <w:b/>
          <w:color w:val="FF0000"/>
          <w:sz w:val="24"/>
          <w:szCs w:val="24"/>
        </w:rPr>
        <w:t xml:space="preserve"> </w:t>
      </w:r>
      <w:r w:rsidR="002C0FE3">
        <w:rPr>
          <w:rStyle w:val="ypks7kbdpwfgdykd3qb9"/>
          <w:rFonts w:ascii="Calibri" w:hAnsi="Calibri" w:cs="Calibri"/>
          <w:b/>
          <w:color w:val="FF0000"/>
          <w:sz w:val="24"/>
          <w:szCs w:val="24"/>
        </w:rPr>
        <w:t>о</w:t>
      </w:r>
      <w:r w:rsidR="002D7EE0" w:rsidRPr="009E059A">
        <w:rPr>
          <w:rStyle w:val="ypks7kbdpwfgdykd3qb9"/>
          <w:b/>
          <w:color w:val="FF0000"/>
          <w:sz w:val="24"/>
          <w:szCs w:val="24"/>
        </w:rPr>
        <w:t xml:space="preserve"> </w:t>
      </w:r>
      <w:r w:rsidR="002D7EE0" w:rsidRPr="009E059A">
        <w:rPr>
          <w:rStyle w:val="ypks7kbdpwfgdykd3qb9"/>
          <w:rFonts w:ascii="Calibri" w:hAnsi="Calibri" w:cs="Calibri"/>
          <w:b/>
          <w:color w:val="FF0000"/>
          <w:sz w:val="24"/>
          <w:szCs w:val="24"/>
        </w:rPr>
        <w:t>закупках</w:t>
      </w:r>
      <w:r w:rsidR="002D7EE0" w:rsidRPr="008030B6">
        <w:rPr>
          <w:rFonts w:ascii="GHEA Grapalat" w:hAnsi="GHEA Grapalat"/>
          <w:i w:val="0"/>
          <w:sz w:val="24"/>
          <w:szCs w:val="24"/>
        </w:rPr>
        <w:t>,</w:t>
      </w:r>
      <w:r w:rsidR="002D7EE0"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2D7EE0" w:rsidP="00B46D58">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rPr>
        <w:t xml:space="preserve">Пищевых продуктов  </w:t>
      </w:r>
      <w:r w:rsidR="00782D60">
        <w:rPr>
          <w:rFonts w:ascii="GHEA Grapalat" w:hAnsi="GHEA Grapalat"/>
          <w:i w:val="0"/>
          <w:sz w:val="24"/>
          <w:szCs w:val="24"/>
        </w:rPr>
        <w:t xml:space="preserve"> (далее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3F6ED1" w:rsidRPr="002D7EE0" w:rsidRDefault="003F6ED1" w:rsidP="002D7EE0">
      <w:pPr>
        <w:pStyle w:val="BodyTextIndent"/>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 xml:space="preserve">на </w:t>
      </w:r>
      <w:r w:rsidR="00A868B1">
        <w:rPr>
          <w:rFonts w:ascii="GHEA Grapalat" w:hAnsi="GHEA Grapalat"/>
          <w:i w:val="0"/>
          <w:sz w:val="24"/>
          <w:szCs w:val="24"/>
        </w:rPr>
        <w:t>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2D7EE0" w:rsidRPr="002D7EE0">
        <w:rPr>
          <w:rFonts w:ascii="GHEA Grapalat" w:hAnsi="GHEA Grapalat"/>
          <w:i w:val="0"/>
          <w:sz w:val="24"/>
          <w:szCs w:val="24"/>
        </w:rPr>
        <w:t>Араратский марз с. Норамарг 17-я улица, дом 39</w:t>
      </w:r>
      <w:r w:rsidR="002D7EE0" w:rsidRPr="002D7EE0">
        <w:rPr>
          <w:rFonts w:ascii="GHEA Grapalat" w:hAnsi="GHEA Grapalat"/>
          <w:i w:val="0"/>
          <w:spacing w:val="6"/>
          <w:sz w:val="24"/>
          <w:szCs w:val="24"/>
        </w:rPr>
        <w:t xml:space="preserve">  </w:t>
      </w:r>
      <w:r w:rsidRPr="000F0CA8">
        <w:rPr>
          <w:rFonts w:ascii="GHEA Grapalat" w:hAnsi="GHEA Grapalat"/>
          <w:i w:val="0"/>
          <w:sz w:val="24"/>
          <w:szCs w:val="24"/>
        </w:rPr>
        <w:t xml:space="preserve">в документарной форме, до </w:t>
      </w:r>
      <w:r w:rsidR="002D7EE0" w:rsidRPr="002D7EE0">
        <w:rPr>
          <w:rFonts w:ascii="GHEA Grapalat" w:hAnsi="GHEA Grapalat"/>
          <w:i w:val="0"/>
          <w:sz w:val="24"/>
          <w:szCs w:val="24"/>
        </w:rPr>
        <w:t>14</w:t>
      </w:r>
      <w:r w:rsidR="002D7EE0" w:rsidRPr="002D7EE0">
        <w:rPr>
          <w:rFonts w:ascii="GHEA Grapalat" w:hAnsi="GHEA Grapalat"/>
          <w:i w:val="0"/>
          <w:sz w:val="24"/>
          <w:szCs w:val="24"/>
          <w:vertAlign w:val="superscript"/>
        </w:rPr>
        <w:t>00</w:t>
      </w:r>
      <w:r w:rsidR="002D7EE0" w:rsidRPr="002D7EE0">
        <w:rPr>
          <w:rFonts w:ascii="GHEA Grapalat" w:hAnsi="GHEA Grapalat"/>
          <w:i w:val="0"/>
          <w:sz w:val="24"/>
          <w:szCs w:val="24"/>
        </w:rPr>
        <w:t xml:space="preserve">  </w:t>
      </w:r>
      <w:r w:rsidRPr="000F0CA8">
        <w:rPr>
          <w:rFonts w:ascii="GHEA Grapalat" w:hAnsi="GHEA Grapalat"/>
          <w:i w:val="0"/>
          <w:sz w:val="24"/>
          <w:szCs w:val="24"/>
        </w:rPr>
        <w:t xml:space="preserve">часов </w:t>
      </w:r>
      <w:r w:rsidR="002D7EE0" w:rsidRPr="002D7EE0">
        <w:rPr>
          <w:rFonts w:ascii="GHEA Grapalat" w:hAnsi="GHEA Grapalat"/>
          <w:i w:val="0"/>
          <w:sz w:val="24"/>
          <w:szCs w:val="24"/>
        </w:rPr>
        <w:t>7</w:t>
      </w:r>
      <w:r w:rsidRPr="000F0CA8">
        <w:rPr>
          <w:rFonts w:ascii="GHEA Grapalat" w:hAnsi="GHEA Grapalat"/>
          <w:i w:val="0"/>
          <w:sz w:val="24"/>
          <w:szCs w:val="24"/>
        </w:rPr>
        <w:t>-</w:t>
      </w:r>
      <w:r w:rsidR="002D7EE0" w:rsidRPr="002D7EE0">
        <w:rPr>
          <w:rFonts w:ascii="GHEA Grapalat" w:hAnsi="GHEA Grapalat"/>
          <w:i w:val="0"/>
          <w:sz w:val="24"/>
          <w:szCs w:val="24"/>
        </w:rPr>
        <w:t>о</w:t>
      </w:r>
      <w:r w:rsidRPr="000F0CA8">
        <w:rPr>
          <w:rFonts w:ascii="GHEA Grapalat" w:hAnsi="GHEA Grapalat"/>
          <w:i w:val="0"/>
          <w:sz w:val="24"/>
          <w:szCs w:val="24"/>
        </w:rPr>
        <w:t xml:space="preserve">го </w:t>
      </w:r>
      <w:r w:rsidRPr="000F0CA8">
        <w:rPr>
          <w:rFonts w:ascii="GHEA Grapalat" w:hAnsi="GHEA Grapalat"/>
          <w:i w:val="0"/>
          <w:sz w:val="24"/>
          <w:szCs w:val="24"/>
        </w:rPr>
        <w:lastRenderedPageBreak/>
        <w:t>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3F6ED1" w:rsidRPr="000F11E5" w:rsidRDefault="003F6ED1" w:rsidP="001516B2">
      <w:pPr>
        <w:pStyle w:val="BodyTextIndent"/>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w:t>
      </w:r>
      <w:r w:rsidR="002D7EE0" w:rsidRPr="000F11E5">
        <w:rPr>
          <w:rFonts w:ascii="GHEA Grapalat" w:hAnsi="GHEA Grapalat"/>
          <w:i w:val="0"/>
          <w:sz w:val="24"/>
          <w:szCs w:val="24"/>
        </w:rPr>
        <w:t>по адресу</w:t>
      </w:r>
      <w:r w:rsidR="002D7EE0" w:rsidRPr="000F11E5">
        <w:rPr>
          <w:rFonts w:ascii="GHEA Grapalat" w:hAnsi="GHEA Grapalat"/>
          <w:i w:val="0"/>
          <w:spacing w:val="6"/>
          <w:sz w:val="24"/>
          <w:szCs w:val="24"/>
        </w:rPr>
        <w:t xml:space="preserve"> </w:t>
      </w:r>
      <w:r w:rsidR="002D7EE0" w:rsidRPr="002D7EE0">
        <w:rPr>
          <w:rFonts w:ascii="GHEA Grapalat" w:hAnsi="GHEA Grapalat"/>
          <w:i w:val="0"/>
          <w:sz w:val="24"/>
          <w:szCs w:val="24"/>
        </w:rPr>
        <w:t>Араратский марз с. Норамарг 17-я улица, дом 39</w:t>
      </w:r>
      <w:r w:rsidR="002D7EE0" w:rsidRPr="002D7EE0">
        <w:rPr>
          <w:rFonts w:ascii="GHEA Grapalat" w:hAnsi="GHEA Grapalat"/>
          <w:i w:val="0"/>
          <w:spacing w:val="6"/>
          <w:sz w:val="24"/>
          <w:szCs w:val="24"/>
        </w:rPr>
        <w:t xml:space="preserve"> </w:t>
      </w:r>
      <w:r w:rsidRPr="000F0CA8">
        <w:rPr>
          <w:rFonts w:ascii="GHEA Grapalat" w:hAnsi="GHEA Grapalat"/>
          <w:i w:val="0"/>
          <w:sz w:val="24"/>
          <w:szCs w:val="24"/>
        </w:rPr>
        <w:t xml:space="preserve">, в </w:t>
      </w:r>
      <w:r w:rsidR="002D7EE0" w:rsidRPr="002D7EE0">
        <w:rPr>
          <w:rFonts w:ascii="GHEA Grapalat" w:hAnsi="GHEA Grapalat"/>
          <w:i w:val="0"/>
          <w:sz w:val="24"/>
          <w:szCs w:val="24"/>
        </w:rPr>
        <w:t>14</w:t>
      </w:r>
      <w:r w:rsidR="002D7EE0" w:rsidRPr="002D7EE0">
        <w:rPr>
          <w:rFonts w:ascii="GHEA Grapalat" w:hAnsi="GHEA Grapalat"/>
          <w:i w:val="0"/>
          <w:sz w:val="24"/>
          <w:szCs w:val="24"/>
          <w:vertAlign w:val="superscript"/>
        </w:rPr>
        <w:t>00</w:t>
      </w:r>
      <w:r w:rsidR="002D7EE0" w:rsidRPr="002D7EE0">
        <w:rPr>
          <w:rFonts w:ascii="GHEA Grapalat" w:hAnsi="GHEA Grapalat"/>
          <w:i w:val="0"/>
          <w:sz w:val="24"/>
          <w:szCs w:val="24"/>
        </w:rPr>
        <w:t xml:space="preserve"> </w:t>
      </w:r>
      <w:r>
        <w:rPr>
          <w:rFonts w:ascii="GHEA Grapalat" w:hAnsi="GHEA Grapalat"/>
          <w:i w:val="0"/>
          <w:sz w:val="24"/>
          <w:szCs w:val="24"/>
        </w:rPr>
        <w:t xml:space="preserve"> часов </w:t>
      </w:r>
      <w:r w:rsidR="002D7EE0">
        <w:rPr>
          <w:rFonts w:ascii="GHEA Grapalat" w:hAnsi="GHEA Grapalat"/>
          <w:i w:val="0"/>
          <w:sz w:val="24"/>
          <w:szCs w:val="24"/>
        </w:rPr>
        <w:t>22-ого декабря 2025 г</w:t>
      </w:r>
      <w:r>
        <w:rPr>
          <w:rFonts w:ascii="GHEA Grapalat" w:hAnsi="GHEA Grapalat"/>
          <w:i w:val="0"/>
          <w:sz w:val="24"/>
          <w:szCs w:val="24"/>
        </w:rPr>
        <w:t>.</w:t>
      </w:r>
    </w:p>
    <w:p w:rsidR="002C09AA" w:rsidRPr="001B32D9" w:rsidRDefault="002C09AA" w:rsidP="002C09AA">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2D7EE0" w:rsidRDefault="002D7EE0" w:rsidP="002D7EE0">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rPr>
        <w:t>Асмик Ёлян.</w:t>
      </w:r>
    </w:p>
    <w:p w:rsidR="002D7EE0" w:rsidRDefault="002D7EE0" w:rsidP="002D7EE0">
      <w:pPr>
        <w:pStyle w:val="BodyTextIndent"/>
        <w:widowControl w:val="0"/>
        <w:spacing w:after="160" w:line="240" w:lineRule="auto"/>
        <w:ind w:left="1701" w:firstLine="0"/>
        <w:rPr>
          <w:rFonts w:ascii="GHEA Grapalat" w:hAnsi="GHEA Grapalat"/>
          <w:i w:val="0"/>
          <w:sz w:val="24"/>
          <w:szCs w:val="24"/>
          <w:u w:val="single"/>
        </w:rPr>
      </w:pPr>
      <w:r>
        <w:rPr>
          <w:rFonts w:ascii="GHEA Grapalat" w:hAnsi="GHEA Grapalat"/>
          <w:i w:val="0"/>
          <w:sz w:val="24"/>
          <w:szCs w:val="24"/>
        </w:rPr>
        <w:t>Телефон +</w:t>
      </w:r>
      <w:r w:rsidRPr="00812E17">
        <w:rPr>
          <w:rFonts w:ascii="GHEA Grapalat" w:hAnsi="GHEA Grapalat"/>
          <w:i w:val="0"/>
          <w:sz w:val="24"/>
          <w:szCs w:val="24"/>
        </w:rPr>
        <w:t xml:space="preserve">374 </w:t>
      </w:r>
      <w:r>
        <w:rPr>
          <w:rFonts w:ascii="GHEA Grapalat" w:hAnsi="GHEA Grapalat"/>
          <w:i w:val="0"/>
          <w:sz w:val="24"/>
          <w:szCs w:val="24"/>
        </w:rPr>
        <w:t>94014072</w:t>
      </w:r>
    </w:p>
    <w:p w:rsidR="002D7EE0" w:rsidRDefault="002D7EE0" w:rsidP="002D7EE0">
      <w:pPr>
        <w:pStyle w:val="BodyTextIndent"/>
        <w:widowControl w:val="0"/>
        <w:spacing w:after="160" w:line="240" w:lineRule="auto"/>
        <w:ind w:left="1701" w:firstLine="0"/>
        <w:rPr>
          <w:rFonts w:ascii="GHEA Grapalat" w:hAnsi="GHEA Grapalat"/>
          <w:i w:val="0"/>
          <w:sz w:val="24"/>
          <w:szCs w:val="24"/>
          <w:u w:val="single"/>
        </w:rPr>
      </w:pPr>
      <w:r>
        <w:rPr>
          <w:rFonts w:ascii="GHEA Grapalat" w:hAnsi="GHEA Grapalat"/>
          <w:i w:val="0"/>
          <w:sz w:val="24"/>
          <w:szCs w:val="24"/>
        </w:rPr>
        <w:t xml:space="preserve">Электронная почта </w:t>
      </w:r>
      <w:hyperlink r:id="rId8" w:history="1">
        <w:r w:rsidR="002C0FE3" w:rsidRPr="00E65E4B">
          <w:rPr>
            <w:rStyle w:val="Hyperlink"/>
            <w:rFonts w:ascii="GHEA Grapalat" w:hAnsi="GHEA Grapalat"/>
            <w:i w:val="0"/>
            <w:sz w:val="24"/>
            <w:szCs w:val="24"/>
            <w:lang w:val="en-US"/>
          </w:rPr>
          <w:t>hzakaryan@yandex.ru</w:t>
        </w:r>
      </w:hyperlink>
      <w:r w:rsidR="002C0FE3">
        <w:rPr>
          <w:rFonts w:ascii="GHEA Grapalat" w:hAnsi="GHEA Grapalat"/>
          <w:i w:val="0"/>
          <w:sz w:val="24"/>
          <w:szCs w:val="24"/>
          <w:lang w:val="en-US"/>
        </w:rPr>
        <w:t xml:space="preserve"> </w:t>
      </w:r>
    </w:p>
    <w:p w:rsidR="002D7EE0" w:rsidRPr="00E85C5B" w:rsidRDefault="00754697" w:rsidP="002D7EE0">
      <w:pPr>
        <w:rPr>
          <w:rFonts w:ascii="GHEA Grapalat" w:hAnsi="GHEA Grapalat"/>
          <w:lang w:val="af-ZA"/>
        </w:rPr>
      </w:pPr>
      <w:r w:rsidRPr="009044F1">
        <w:rPr>
          <w:rFonts w:ascii="GHEA Grapalat" w:hAnsi="GHEA Grapalat"/>
        </w:rPr>
        <w:t xml:space="preserve">Заказчик </w:t>
      </w:r>
      <w:r w:rsidR="002D7EE0">
        <w:rPr>
          <w:rFonts w:ascii="GHEA Grapalat" w:hAnsi="GHEA Grapalat"/>
          <w:i/>
        </w:rPr>
        <w:t xml:space="preserve"> </w:t>
      </w:r>
      <w:r w:rsidR="002D7EE0" w:rsidRPr="00E85C5B">
        <w:rPr>
          <w:rFonts w:ascii="GHEA Grapalat" w:hAnsi="GHEA Grapalat"/>
          <w:lang w:val="af-ZA"/>
        </w:rPr>
        <w:t>Средняя школа имени Норамарга Агапи Кадешяна Араратской области РА " ГНКО</w:t>
      </w:r>
    </w:p>
    <w:p w:rsidR="00915A97" w:rsidRPr="00D5443D" w:rsidRDefault="001F1DF7" w:rsidP="002D7EE0">
      <w:pPr>
        <w:pStyle w:val="BodyTextIndent"/>
        <w:widowControl w:val="0"/>
        <w:spacing w:line="240" w:lineRule="auto"/>
        <w:ind w:left="1701" w:firstLine="0"/>
        <w:jc w:val="left"/>
        <w:rPr>
          <w:rFonts w:ascii="GHEA Grapalat" w:hAnsi="GHEA Grapalat"/>
          <w:i w:val="0"/>
          <w:sz w:val="16"/>
          <w:szCs w:val="16"/>
        </w:rPr>
      </w:pPr>
      <w:r>
        <w:rPr>
          <w:rFonts w:ascii="GHEA Grapalat" w:hAnsi="GHEA Grapalat"/>
          <w:i w:val="0"/>
          <w:sz w:val="16"/>
          <w:szCs w:val="16"/>
          <w:lang w:val="hy-AM"/>
        </w:rPr>
        <w:t xml:space="preserve"> </w:t>
      </w:r>
      <w:r w:rsidR="00915A97">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A868B1">
        <w:rPr>
          <w:rFonts w:ascii="GHEA Grapalat" w:hAnsi="GHEA Grapalat"/>
        </w:rPr>
        <w:t>запроса котировок</w:t>
      </w:r>
      <w:r w:rsidR="001B32D9" w:rsidRPr="001B32D9">
        <w:rPr>
          <w:rFonts w:ascii="GHEA Grapalat" w:hAnsi="GHEA Grapalat" w:cs="Sylfaen"/>
          <w:i/>
        </w:rPr>
        <w:br/>
      </w:r>
      <w:r w:rsidR="00096865" w:rsidRPr="009044F1">
        <w:rPr>
          <w:rFonts w:ascii="GHEA Grapalat" w:hAnsi="GHEA Grapalat"/>
          <w:i/>
        </w:rPr>
        <w:t xml:space="preserve">под кодом </w:t>
      </w:r>
      <w:r w:rsidR="00EE257F" w:rsidRPr="00E85C5B">
        <w:rPr>
          <w:rFonts w:ascii="GHEA Grapalat" w:hAnsi="GHEA Grapalat"/>
        </w:rPr>
        <w:t>AMGNMD-GHAPD</w:t>
      </w:r>
      <w:r w:rsidR="00EE257F" w:rsidRPr="00EE257F">
        <w:rPr>
          <w:rFonts w:ascii="GHEA Grapalat" w:hAnsi="GHEA Grapalat"/>
        </w:rPr>
        <w:t>zB</w:t>
      </w:r>
      <w:r w:rsidR="00EE257F" w:rsidRPr="00E85C5B">
        <w:rPr>
          <w:rFonts w:ascii="GHEA Grapalat" w:hAnsi="GHEA Grapalat"/>
        </w:rPr>
        <w:t>-26/01</w:t>
      </w:r>
      <w:r w:rsidR="001B32D9" w:rsidRPr="001B32D9">
        <w:rPr>
          <w:rFonts w:ascii="GHEA Grapalat" w:hAnsi="GHEA Grapalat" w:cs="Times Armenian"/>
          <w:i/>
        </w:rPr>
        <w:br/>
      </w:r>
      <w:r w:rsidR="00A46F92">
        <w:rPr>
          <w:rFonts w:ascii="GHEA Grapalat" w:hAnsi="GHEA Grapalat"/>
          <w:i/>
        </w:rPr>
        <w:t xml:space="preserve">№ </w:t>
      </w:r>
      <w:r w:rsidR="00096865" w:rsidRPr="009044F1">
        <w:rPr>
          <w:rFonts w:ascii="GHEA Grapalat" w:hAnsi="GHEA Grapalat"/>
          <w:i/>
        </w:rPr>
        <w:t>__</w:t>
      </w:r>
      <w:r w:rsidR="00EE257F" w:rsidRPr="00EE257F">
        <w:rPr>
          <w:rFonts w:ascii="GHEA Grapalat" w:hAnsi="GHEA Grapalat"/>
          <w:i/>
          <w:u w:val="single"/>
        </w:rPr>
        <w:t>01</w:t>
      </w:r>
      <w:r w:rsidR="00096865" w:rsidRPr="009044F1">
        <w:rPr>
          <w:rFonts w:ascii="GHEA Grapalat" w:hAnsi="GHEA Grapalat"/>
          <w:i/>
        </w:rPr>
        <w:t xml:space="preserve">___ от </w:t>
      </w:r>
      <w:r w:rsidR="00EE257F" w:rsidRPr="00EE257F">
        <w:rPr>
          <w:rFonts w:ascii="GHEA Grapalat" w:hAnsi="GHEA Grapalat"/>
        </w:rPr>
        <w:t>15</w:t>
      </w:r>
      <w:r w:rsidR="00EE257F" w:rsidRPr="00EE257F">
        <w:rPr>
          <w:rFonts w:ascii="Cambria Math" w:hAnsi="Cambria Math" w:cs="Cambria Math"/>
        </w:rPr>
        <w:t>․</w:t>
      </w:r>
      <w:r w:rsidR="00EE257F" w:rsidRPr="00EE257F">
        <w:rPr>
          <w:rFonts w:ascii="GHEA Grapalat" w:hAnsi="GHEA Grapalat"/>
        </w:rPr>
        <w:t>12</w:t>
      </w:r>
      <w:r w:rsidR="00096865" w:rsidRPr="00EE257F">
        <w:rPr>
          <w:rFonts w:ascii="GHEA Grapalat" w:hAnsi="GHEA Grapalat"/>
        </w:rPr>
        <w:t xml:space="preserve"> 20</w:t>
      </w:r>
      <w:r w:rsidR="00EE257F" w:rsidRPr="00EE257F">
        <w:rPr>
          <w:rFonts w:ascii="GHEA Grapalat" w:hAnsi="GHEA Grapalat"/>
        </w:rPr>
        <w:t>25</w:t>
      </w:r>
      <w:r w:rsidR="009F10E4" w:rsidRPr="00EE257F">
        <w:rPr>
          <w:rFonts w:ascii="GHEA Grapalat" w:hAnsi="GHEA Grapalat"/>
        </w:rPr>
        <w:t xml:space="preserve"> </w:t>
      </w:r>
      <w:r w:rsidR="00096865" w:rsidRPr="00EE257F">
        <w:rPr>
          <w:rFonts w:ascii="GHEA Grapalat" w:hAnsi="GHEA Grapalat"/>
        </w:rPr>
        <w:t>г</w:t>
      </w:r>
      <w:r w:rsidR="00096865" w:rsidRPr="009044F1">
        <w:rPr>
          <w:rFonts w:ascii="GHEA Grapalat" w:hAnsi="GHEA Grapalat"/>
          <w:i/>
        </w:rPr>
        <w:t>.</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2C0FE3" w:rsidRDefault="00EE257F" w:rsidP="00B46D58">
      <w:pPr>
        <w:pStyle w:val="BodyText"/>
        <w:widowControl w:val="0"/>
        <w:spacing w:after="160"/>
        <w:ind w:right="-7" w:firstLine="567"/>
        <w:jc w:val="center"/>
        <w:rPr>
          <w:rFonts w:ascii="GHEA Grapalat" w:hAnsi="GHEA Grapalat"/>
          <w:sz w:val="32"/>
          <w:szCs w:val="32"/>
        </w:rPr>
      </w:pPr>
      <w:r w:rsidRPr="002C0FE3">
        <w:rPr>
          <w:rFonts w:ascii="GHEA Grapalat" w:hAnsi="GHEA Grapalat"/>
          <w:sz w:val="32"/>
          <w:szCs w:val="32"/>
          <w:lang w:val="af-ZA"/>
        </w:rPr>
        <w:t>"Средняя школа имени Норамарга Агапи Кадешяна Араратской области РА " ГНКО</w:t>
      </w: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CE0D95" w:rsidRPr="009044F1" w:rsidRDefault="00EE257F" w:rsidP="00EE257F">
      <w:pPr>
        <w:pStyle w:val="BodyText"/>
        <w:widowControl w:val="0"/>
        <w:spacing w:after="160"/>
        <w:ind w:right="-7"/>
        <w:jc w:val="center"/>
        <w:rPr>
          <w:rFonts w:ascii="GHEA Grapalat" w:hAnsi="GHEA Grapalat"/>
        </w:rPr>
      </w:pPr>
      <w:r w:rsidRPr="000627F7">
        <w:rPr>
          <w:rFonts w:ascii="GHEA Grapalat" w:hAnsi="GHEA Grapalat"/>
          <w:caps/>
        </w:rPr>
        <w:t>Запрос котировок</w:t>
      </w:r>
      <w:r w:rsidRPr="009044F1">
        <w:rPr>
          <w:rFonts w:ascii="GHEA Grapalat" w:hAnsi="GHEA Grapalat"/>
        </w:rPr>
        <w:t xml:space="preserve">, ОБЪЯВЛЕННЫЙ С ЦЕЛЬЮ ПРИОБРЕТЕНИЯ </w:t>
      </w:r>
      <w:r>
        <w:rPr>
          <w:rFonts w:ascii="GHEA Grapalat" w:hAnsi="GHEA Grapalat"/>
        </w:rPr>
        <w:t>ПИЩЕВЫХ ПРОДУКТОВ</w:t>
      </w:r>
      <w:r w:rsidRPr="009044F1">
        <w:rPr>
          <w:rFonts w:ascii="GHEA Grapalat" w:hAnsi="GHEA Grapalat"/>
        </w:rPr>
        <w:t xml:space="preserve"> </w:t>
      </w:r>
      <w:r w:rsidR="002B32D6" w:rsidRPr="009044F1">
        <w:rPr>
          <w:rFonts w:ascii="GHEA Grapalat" w:hAnsi="GHEA Grapalat"/>
        </w:rPr>
        <w:t xml:space="preserve">ДЛЯ НУЖД </w:t>
      </w:r>
      <w:r w:rsidRPr="00E85C5B">
        <w:rPr>
          <w:rFonts w:ascii="GHEA Grapalat" w:hAnsi="GHEA Grapalat"/>
          <w:lang w:val="af-ZA"/>
        </w:rPr>
        <w:t>"Средняя школа имени Норамарга Агапи Кадешяна Араратской области РА " ГНКО</w:t>
      </w: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EE257F" w:rsidRPr="009044F1" w:rsidRDefault="00EE257F" w:rsidP="00EE257F">
      <w:pPr>
        <w:pStyle w:val="BodyText"/>
        <w:widowControl w:val="0"/>
        <w:spacing w:after="160"/>
        <w:ind w:right="-7"/>
        <w:jc w:val="center"/>
        <w:rPr>
          <w:rFonts w:ascii="GHEA Grapalat" w:hAnsi="GHEA Grapalat"/>
        </w:rPr>
      </w:pPr>
      <w:r>
        <w:rPr>
          <w:rFonts w:ascii="GHEA Grapalat" w:hAnsi="GHEA Grapalat"/>
          <w:caps/>
          <w:lang w:val="hy-AM"/>
        </w:rPr>
        <w:t xml:space="preserve"> </w:t>
      </w:r>
      <w:r w:rsidRPr="009044F1">
        <w:rPr>
          <w:rFonts w:ascii="GHEA Grapalat" w:hAnsi="GHEA Grapalat"/>
        </w:rPr>
        <w:t xml:space="preserve"> </w:t>
      </w:r>
      <w:r>
        <w:rPr>
          <w:rFonts w:ascii="GHEA Grapalat" w:hAnsi="GHEA Grapalat"/>
        </w:rPr>
        <w:t>ПИЩЕВЫЕ ПРОДУКТЫ</w:t>
      </w:r>
      <w:r w:rsidRPr="009044F1">
        <w:rPr>
          <w:rFonts w:ascii="GHEA Grapalat" w:hAnsi="GHEA Grapalat"/>
        </w:rPr>
        <w:t xml:space="preserve"> ДЛЯ НУЖД </w:t>
      </w:r>
      <w:r w:rsidRPr="00E85C5B">
        <w:rPr>
          <w:rFonts w:ascii="GHEA Grapalat" w:hAnsi="GHEA Grapalat"/>
          <w:lang w:val="af-ZA"/>
        </w:rPr>
        <w:t>"Средняя школа имени Норамарга Агапи Кадешяна Араратской области РА " ГНКО</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EE257F" w:rsidRPr="000627F7">
        <w:rPr>
          <w:rFonts w:ascii="GHEA Grapalat" w:hAnsi="GHEA Grapalat"/>
          <w:caps/>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00EE257F" w:rsidRPr="009044F1">
        <w:rPr>
          <w:rFonts w:ascii="GHEA Grapalat" w:hAnsi="GHEA Grapalat"/>
          <w:b/>
        </w:rPr>
        <w:t xml:space="preserve">НА </w:t>
      </w:r>
      <w:r w:rsidR="00EE257F">
        <w:rPr>
          <w:rFonts w:ascii="GHEA Grapalat" w:hAnsi="GHEA Grapalat"/>
          <w:b/>
        </w:rPr>
        <w:t>ЗАПРОС 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A868B1">
        <w:rPr>
          <w:rFonts w:ascii="GHEA Grapalat" w:hAnsi="GHEA Grapalat"/>
          <w:spacing w:val="-6"/>
        </w:rPr>
        <w:t>запросе котировок</w:t>
      </w:r>
      <w:r w:rsidR="00096865" w:rsidRPr="006D2DF7">
        <w:rPr>
          <w:rFonts w:ascii="GHEA Grapalat" w:hAnsi="GHEA Grapalat"/>
          <w:spacing w:val="-6"/>
        </w:rPr>
        <w:t xml:space="preserve">, проводимом под кодом </w:t>
      </w:r>
      <w:r w:rsidR="00EE257F" w:rsidRPr="00E85C5B">
        <w:rPr>
          <w:rFonts w:ascii="GHEA Grapalat" w:hAnsi="GHEA Grapalat"/>
        </w:rPr>
        <w:t>AMGNMD-GHAPDzB-26/01</w:t>
      </w:r>
      <w:r w:rsidR="00EE257F" w:rsidRPr="006D2DF7">
        <w:rPr>
          <w:rFonts w:ascii="GHEA Grapalat" w:hAnsi="GHEA Grapalat"/>
          <w:spacing w:val="-6"/>
        </w:rPr>
        <w:t xml:space="preserve"> </w:t>
      </w:r>
      <w:r w:rsidR="00096865" w:rsidRPr="006D2DF7">
        <w:rPr>
          <w:rFonts w:ascii="GHEA Grapalat" w:hAnsi="GHEA Grapalat"/>
          <w:spacing w:val="-6"/>
        </w:rPr>
        <w:t>(далее — процедура).</w:t>
      </w:r>
    </w:p>
    <w:p w:rsidR="00EE257F" w:rsidRPr="00E85C5B" w:rsidRDefault="00096865" w:rsidP="00EE257F">
      <w:pPr>
        <w:jc w:val="both"/>
        <w:rPr>
          <w:rFonts w:ascii="GHEA Grapalat" w:hAnsi="GHEA Grapalat"/>
          <w:lang w:val="af-ZA"/>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EE257F" w:rsidRPr="00E85C5B">
        <w:rPr>
          <w:rFonts w:ascii="GHEA Grapalat" w:hAnsi="GHEA Grapalat"/>
          <w:lang w:val="af-ZA"/>
        </w:rPr>
        <w:t>Средняя школа имени Норамарга Агапи Кадешяна Араратской области РА " ГНКО</w:t>
      </w:r>
    </w:p>
    <w:p w:rsidR="00096865" w:rsidRPr="000B2CFA" w:rsidRDefault="00096865" w:rsidP="00EE257F">
      <w:pPr>
        <w:widowControl w:val="0"/>
        <w:spacing w:after="160"/>
        <w:jc w:val="both"/>
        <w:rPr>
          <w:rFonts w:ascii="GHEA Grapalat" w:hAnsi="GHEA Grapalat"/>
        </w:rPr>
      </w:pP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hyperlink r:id="rId9" w:history="1">
        <w:r w:rsidR="00EE257F" w:rsidRPr="006E5250">
          <w:rPr>
            <w:rStyle w:val="Hyperlink"/>
            <w:rFonts w:ascii="GHEA Grapalat" w:hAnsi="GHEA Grapalat"/>
            <w:sz w:val="24"/>
            <w:szCs w:val="24"/>
          </w:rPr>
          <w:t>hzakaryan@yandex.ru</w:t>
        </w:r>
      </w:hyperlink>
      <w:r w:rsidR="00EE257F"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EE257F" w:rsidRDefault="00845AA5" w:rsidP="00EE257F">
      <w:pPr>
        <w:rPr>
          <w:rFonts w:ascii="GHEA Grapalat" w:hAnsi="GHEA Grapalat"/>
          <w:lang w:val="af-ZA"/>
        </w:rPr>
      </w:pPr>
      <w:r w:rsidRPr="009044F1">
        <w:rPr>
          <w:rFonts w:ascii="GHEA Grapalat" w:hAnsi="GHEA Grapalat"/>
          <w:i/>
        </w:rPr>
        <w:t>1.1</w:t>
      </w:r>
      <w:r w:rsidR="008E6E51" w:rsidRPr="008E6E51">
        <w:rPr>
          <w:rFonts w:ascii="GHEA Grapalat" w:hAnsi="GHEA Grapalat"/>
          <w:i/>
        </w:rPr>
        <w:t>.</w:t>
      </w:r>
      <w:r w:rsidR="00F63BBB" w:rsidRPr="00090699">
        <w:rPr>
          <w:rFonts w:ascii="GHEA Grapalat" w:hAnsi="GHEA Grapalat"/>
          <w:i/>
        </w:rPr>
        <w:tab/>
      </w:r>
      <w:r w:rsidRPr="009044F1">
        <w:rPr>
          <w:rFonts w:ascii="GHEA Grapalat" w:hAnsi="GHEA Grapalat"/>
          <w:i/>
        </w:rPr>
        <w:t xml:space="preserve">Предметом закупки является приобретение </w:t>
      </w:r>
      <w:r w:rsidR="00EE257F">
        <w:rPr>
          <w:rFonts w:ascii="GHEA Grapalat" w:hAnsi="GHEA Grapalat"/>
          <w:i/>
        </w:rPr>
        <w:t>Пищевых продуктов</w:t>
      </w:r>
      <w:r w:rsidRPr="009044F1">
        <w:rPr>
          <w:rFonts w:ascii="GHEA Grapalat" w:hAnsi="GHEA Grapalat"/>
          <w:i/>
        </w:rPr>
        <w:t xml:space="preserve"> (далее — также товар) для нужд </w:t>
      </w:r>
      <w:r w:rsidR="00EE257F" w:rsidRPr="00E85C5B">
        <w:rPr>
          <w:rFonts w:ascii="GHEA Grapalat" w:hAnsi="GHEA Grapalat"/>
          <w:lang w:val="af-ZA"/>
        </w:rPr>
        <w:t>Средняя школа имени Норамарга Агапи Кадешяна Араратской области РА " ГНКО</w:t>
      </w:r>
      <w:r w:rsidRPr="009044F1">
        <w:rPr>
          <w:rFonts w:ascii="GHEA Grapalat" w:hAnsi="GHEA Grapalat"/>
          <w:i/>
        </w:rPr>
        <w:t>, которые сгруппированы в лоты "</w:t>
      </w:r>
      <w:r w:rsidR="00EE257F">
        <w:rPr>
          <w:rFonts w:ascii="GHEA Grapalat" w:hAnsi="GHEA Grapalat"/>
          <w:i/>
        </w:rPr>
        <w:t>18</w:t>
      </w:r>
      <w:r w:rsidRPr="009044F1">
        <w:rPr>
          <w:rFonts w:ascii="GHEA Grapalat" w:hAnsi="GHEA Grapalat"/>
          <w:i/>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rsidTr="00AD432A">
        <w:trPr>
          <w:jc w:val="center"/>
        </w:trPr>
        <w:tc>
          <w:tcPr>
            <w:tcW w:w="2776" w:type="dxa"/>
            <w:gridSpan w:val="2"/>
            <w:vAlign w:val="center"/>
          </w:tcPr>
          <w:p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rsidTr="00AD432A">
        <w:trPr>
          <w:jc w:val="center"/>
        </w:trPr>
        <w:tc>
          <w:tcPr>
            <w:tcW w:w="1530" w:type="dxa"/>
            <w:vAlign w:val="center"/>
          </w:tcPr>
          <w:p w:rsidR="00AD432A" w:rsidRPr="009044F1" w:rsidRDefault="00AD432A"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rsidR="00AD432A" w:rsidRPr="00C53648" w:rsidRDefault="00C53648" w:rsidP="00B46D58">
            <w:pPr>
              <w:pStyle w:val="BodyTextIndent2"/>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rsidR="00AD432A" w:rsidRPr="00C53648" w:rsidRDefault="00AD432A" w:rsidP="00B46D58">
            <w:pPr>
              <w:pStyle w:val="BodyTextIndent2"/>
              <w:widowControl w:val="0"/>
              <w:spacing w:after="120" w:line="240" w:lineRule="auto"/>
              <w:ind w:firstLine="0"/>
              <w:rPr>
                <w:rFonts w:ascii="GHEA Grapalat" w:hAnsi="GHEA Grapalat"/>
                <w:b/>
                <w:i/>
                <w:sz w:val="24"/>
                <w:szCs w:val="24"/>
              </w:rPr>
            </w:pPr>
          </w:p>
        </w:tc>
      </w:tr>
      <w:tr w:rsidR="00076CEE" w:rsidRPr="009044F1" w:rsidTr="00AE3CD6">
        <w:trPr>
          <w:jc w:val="center"/>
        </w:trPr>
        <w:tc>
          <w:tcPr>
            <w:tcW w:w="1530" w:type="dxa"/>
            <w:vAlign w:val="center"/>
          </w:tcPr>
          <w:p w:rsidR="00076CEE" w:rsidRPr="009044F1" w:rsidRDefault="00076CEE" w:rsidP="00076CEE">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246" w:type="dxa"/>
            <w:vAlign w:val="bottom"/>
          </w:tcPr>
          <w:p w:rsidR="00076CEE" w:rsidRPr="00A71D81" w:rsidRDefault="00076CEE" w:rsidP="00076CEE">
            <w:pPr>
              <w:pStyle w:val="BodyTextIndent2"/>
              <w:spacing w:line="240" w:lineRule="auto"/>
              <w:ind w:firstLine="0"/>
              <w:jc w:val="center"/>
              <w:rPr>
                <w:rFonts w:ascii="GHEA Grapalat" w:hAnsi="GHEA Grapalat"/>
                <w:sz w:val="16"/>
              </w:rPr>
            </w:pPr>
            <w:r w:rsidRPr="002D4494">
              <w:rPr>
                <w:rFonts w:ascii="Arial LatArm" w:hAnsi="Arial LatArm" w:cs="Arial"/>
              </w:rPr>
              <w:t>3780</w:t>
            </w:r>
          </w:p>
        </w:tc>
        <w:tc>
          <w:tcPr>
            <w:tcW w:w="6458" w:type="dxa"/>
            <w:vAlign w:val="center"/>
          </w:tcPr>
          <w:p w:rsidR="00076CEE" w:rsidRPr="00905F40" w:rsidRDefault="00076CEE" w:rsidP="00076CEE">
            <w:pPr>
              <w:pStyle w:val="BodyTextIndent2"/>
              <w:widowControl w:val="0"/>
              <w:spacing w:after="120" w:line="240" w:lineRule="auto"/>
              <w:ind w:firstLine="0"/>
              <w:rPr>
                <w:rFonts w:ascii="GHEA Grapalat" w:hAnsi="GHEA Grapalat" w:cs="Calibri"/>
                <w:color w:val="000000"/>
                <w:sz w:val="16"/>
                <w:szCs w:val="16"/>
              </w:rPr>
            </w:pPr>
            <w:r>
              <w:rPr>
                <w:rFonts w:ascii="GHEA Grapalat" w:hAnsi="GHEA Grapalat" w:cs="Calibri"/>
                <w:color w:val="000000"/>
                <w:sz w:val="16"/>
                <w:szCs w:val="16"/>
              </w:rPr>
              <w:t>Поваренная соль</w:t>
            </w:r>
          </w:p>
        </w:tc>
      </w:tr>
      <w:tr w:rsidR="00076CEE" w:rsidRPr="009044F1" w:rsidTr="00AE3CD6">
        <w:trPr>
          <w:jc w:val="center"/>
        </w:trPr>
        <w:tc>
          <w:tcPr>
            <w:tcW w:w="1530" w:type="dxa"/>
            <w:vAlign w:val="center"/>
          </w:tcPr>
          <w:p w:rsidR="00076CEE" w:rsidRPr="009044F1" w:rsidRDefault="00076CEE" w:rsidP="00076CEE">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1246" w:type="dxa"/>
            <w:vAlign w:val="bottom"/>
          </w:tcPr>
          <w:p w:rsidR="00076CEE" w:rsidRPr="00A71D81" w:rsidRDefault="00076CEE" w:rsidP="00076CEE">
            <w:pPr>
              <w:pStyle w:val="BodyTextIndent2"/>
              <w:spacing w:line="240" w:lineRule="auto"/>
              <w:ind w:firstLine="0"/>
              <w:jc w:val="center"/>
              <w:rPr>
                <w:rFonts w:ascii="GHEA Grapalat" w:hAnsi="GHEA Grapalat"/>
                <w:sz w:val="16"/>
              </w:rPr>
            </w:pPr>
            <w:r w:rsidRPr="002D4494">
              <w:rPr>
                <w:rFonts w:ascii="Arial LatArm" w:hAnsi="Arial LatArm" w:cs="Arial"/>
              </w:rPr>
              <w:t>90000</w:t>
            </w:r>
          </w:p>
        </w:tc>
        <w:tc>
          <w:tcPr>
            <w:tcW w:w="6458" w:type="dxa"/>
          </w:tcPr>
          <w:p w:rsidR="00076CEE" w:rsidRPr="00905F40" w:rsidRDefault="00076CEE" w:rsidP="00076CEE">
            <w:pPr>
              <w:pStyle w:val="BodyTextIndent2"/>
              <w:widowControl w:val="0"/>
              <w:spacing w:after="120" w:line="240" w:lineRule="auto"/>
              <w:ind w:firstLine="0"/>
              <w:rPr>
                <w:rFonts w:ascii="GHEA Grapalat" w:hAnsi="GHEA Grapalat" w:cs="Calibri"/>
                <w:color w:val="000000"/>
                <w:sz w:val="16"/>
                <w:szCs w:val="16"/>
              </w:rPr>
            </w:pPr>
            <w:r>
              <w:rPr>
                <w:rFonts w:ascii="GHEA Grapalat" w:hAnsi="GHEA Grapalat" w:cs="Calibri"/>
                <w:color w:val="000000"/>
                <w:sz w:val="16"/>
                <w:szCs w:val="16"/>
              </w:rPr>
              <w:t>Подсолнечное масло рафинированное</w:t>
            </w:r>
          </w:p>
        </w:tc>
      </w:tr>
      <w:tr w:rsidR="00076CEE" w:rsidRPr="009044F1" w:rsidTr="00AE3CD6">
        <w:trPr>
          <w:jc w:val="center"/>
        </w:trPr>
        <w:tc>
          <w:tcPr>
            <w:tcW w:w="1530" w:type="dxa"/>
            <w:vAlign w:val="center"/>
          </w:tcPr>
          <w:p w:rsidR="00076CEE" w:rsidRPr="009044F1" w:rsidRDefault="00076CEE" w:rsidP="00076CEE">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3</w:t>
            </w:r>
          </w:p>
        </w:tc>
        <w:tc>
          <w:tcPr>
            <w:tcW w:w="1246" w:type="dxa"/>
            <w:vAlign w:val="bottom"/>
          </w:tcPr>
          <w:p w:rsidR="00076CEE" w:rsidRPr="00A71D81" w:rsidRDefault="00076CEE" w:rsidP="00076CEE">
            <w:pPr>
              <w:pStyle w:val="BodyTextIndent2"/>
              <w:spacing w:line="240" w:lineRule="auto"/>
              <w:ind w:firstLine="0"/>
              <w:jc w:val="center"/>
              <w:rPr>
                <w:rFonts w:ascii="GHEA Grapalat" w:hAnsi="GHEA Grapalat"/>
              </w:rPr>
            </w:pPr>
            <w:r w:rsidRPr="002D4494">
              <w:rPr>
                <w:rFonts w:ascii="Arial LatArm" w:hAnsi="Arial LatArm" w:cs="Arial"/>
              </w:rPr>
              <w:t>74000</w:t>
            </w:r>
          </w:p>
        </w:tc>
        <w:tc>
          <w:tcPr>
            <w:tcW w:w="6458" w:type="dxa"/>
            <w:vAlign w:val="center"/>
          </w:tcPr>
          <w:p w:rsidR="00076CEE" w:rsidRPr="00905F40" w:rsidRDefault="00076CEE" w:rsidP="00076CEE">
            <w:pPr>
              <w:pStyle w:val="BodyTextIndent2"/>
              <w:widowControl w:val="0"/>
              <w:spacing w:after="120" w:line="240" w:lineRule="auto"/>
              <w:ind w:firstLine="0"/>
              <w:rPr>
                <w:rFonts w:ascii="GHEA Grapalat" w:hAnsi="GHEA Grapalat" w:cs="Calibri"/>
                <w:color w:val="000000"/>
                <w:sz w:val="16"/>
                <w:szCs w:val="16"/>
              </w:rPr>
            </w:pPr>
            <w:r>
              <w:rPr>
                <w:rFonts w:ascii="GHEA Grapalat" w:hAnsi="GHEA Grapalat" w:cs="Calibri"/>
                <w:color w:val="000000"/>
                <w:sz w:val="16"/>
                <w:szCs w:val="16"/>
              </w:rPr>
              <w:t>Рись</w:t>
            </w:r>
          </w:p>
        </w:tc>
      </w:tr>
      <w:tr w:rsidR="00076CEE" w:rsidRPr="009044F1" w:rsidTr="00AE3CD6">
        <w:trPr>
          <w:jc w:val="center"/>
        </w:trPr>
        <w:tc>
          <w:tcPr>
            <w:tcW w:w="1530" w:type="dxa"/>
            <w:vAlign w:val="center"/>
          </w:tcPr>
          <w:p w:rsidR="00076CEE" w:rsidRPr="009044F1" w:rsidRDefault="00076CEE" w:rsidP="00076CEE">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4</w:t>
            </w:r>
          </w:p>
        </w:tc>
        <w:tc>
          <w:tcPr>
            <w:tcW w:w="1246" w:type="dxa"/>
            <w:vAlign w:val="bottom"/>
          </w:tcPr>
          <w:p w:rsidR="00076CEE" w:rsidRPr="00A71D81" w:rsidRDefault="00076CEE" w:rsidP="00076CEE">
            <w:pPr>
              <w:pStyle w:val="BodyTextIndent2"/>
              <w:spacing w:line="240" w:lineRule="auto"/>
              <w:ind w:firstLine="0"/>
              <w:jc w:val="center"/>
              <w:rPr>
                <w:rFonts w:ascii="GHEA Grapalat" w:hAnsi="GHEA Grapalat"/>
              </w:rPr>
            </w:pPr>
            <w:r w:rsidRPr="002D4494">
              <w:rPr>
                <w:rFonts w:ascii="Arial LatArm" w:hAnsi="Arial LatArm" w:cs="Arial"/>
              </w:rPr>
              <w:t>27300</w:t>
            </w:r>
          </w:p>
        </w:tc>
        <w:tc>
          <w:tcPr>
            <w:tcW w:w="6458" w:type="dxa"/>
            <w:vAlign w:val="center"/>
          </w:tcPr>
          <w:p w:rsidR="00076CEE" w:rsidRPr="00905F40" w:rsidDel="007F20A9" w:rsidRDefault="00076CEE" w:rsidP="00076CEE">
            <w:pPr>
              <w:pStyle w:val="BodyTextIndent2"/>
              <w:widowControl w:val="0"/>
              <w:spacing w:after="120" w:line="240" w:lineRule="auto"/>
              <w:ind w:firstLine="0"/>
              <w:rPr>
                <w:rFonts w:ascii="GHEA Grapalat" w:hAnsi="GHEA Grapalat" w:cs="Calibri"/>
                <w:color w:val="000000"/>
                <w:sz w:val="16"/>
                <w:szCs w:val="16"/>
              </w:rPr>
            </w:pPr>
            <w:r>
              <w:rPr>
                <w:rFonts w:ascii="GHEA Grapalat" w:hAnsi="GHEA Grapalat" w:cs="Calibri"/>
                <w:color w:val="000000"/>
                <w:sz w:val="16"/>
                <w:szCs w:val="16"/>
              </w:rPr>
              <w:t>Марковь</w:t>
            </w:r>
          </w:p>
        </w:tc>
      </w:tr>
      <w:tr w:rsidR="00076CEE" w:rsidRPr="009044F1" w:rsidTr="00AE3CD6">
        <w:trPr>
          <w:jc w:val="center"/>
        </w:trPr>
        <w:tc>
          <w:tcPr>
            <w:tcW w:w="1530" w:type="dxa"/>
            <w:vAlign w:val="center"/>
          </w:tcPr>
          <w:p w:rsidR="00076CEE" w:rsidRPr="009044F1" w:rsidRDefault="00076CEE" w:rsidP="00076CEE">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5</w:t>
            </w:r>
          </w:p>
        </w:tc>
        <w:tc>
          <w:tcPr>
            <w:tcW w:w="1246" w:type="dxa"/>
            <w:vAlign w:val="bottom"/>
          </w:tcPr>
          <w:p w:rsidR="00076CEE" w:rsidRPr="00A71D81" w:rsidRDefault="00076CEE" w:rsidP="00076CEE">
            <w:pPr>
              <w:pStyle w:val="BodyTextIndent2"/>
              <w:spacing w:line="240" w:lineRule="auto"/>
              <w:ind w:firstLine="0"/>
              <w:jc w:val="center"/>
              <w:rPr>
                <w:rFonts w:ascii="GHEA Grapalat" w:hAnsi="GHEA Grapalat"/>
              </w:rPr>
            </w:pPr>
            <w:r w:rsidRPr="002D4494">
              <w:rPr>
                <w:rFonts w:ascii="Arial LatArm" w:hAnsi="Arial LatArm" w:cs="Arial"/>
              </w:rPr>
              <w:t>186000</w:t>
            </w:r>
          </w:p>
        </w:tc>
        <w:tc>
          <w:tcPr>
            <w:tcW w:w="6458" w:type="dxa"/>
            <w:vAlign w:val="center"/>
          </w:tcPr>
          <w:p w:rsidR="00076CEE" w:rsidRPr="00905F40" w:rsidDel="007F20A9" w:rsidRDefault="00076CEE" w:rsidP="00076CEE">
            <w:pPr>
              <w:pStyle w:val="BodyTextIndent2"/>
              <w:widowControl w:val="0"/>
              <w:spacing w:after="120" w:line="240" w:lineRule="auto"/>
              <w:ind w:firstLine="0"/>
              <w:rPr>
                <w:rFonts w:ascii="GHEA Grapalat" w:hAnsi="GHEA Grapalat" w:cs="Calibri"/>
                <w:color w:val="000000"/>
                <w:sz w:val="16"/>
                <w:szCs w:val="16"/>
              </w:rPr>
            </w:pPr>
            <w:r>
              <w:rPr>
                <w:rFonts w:ascii="GHEA Grapalat" w:hAnsi="GHEA Grapalat" w:cs="Calibri"/>
                <w:color w:val="000000"/>
                <w:sz w:val="16"/>
                <w:szCs w:val="16"/>
              </w:rPr>
              <w:t>Яблоко</w:t>
            </w:r>
          </w:p>
        </w:tc>
      </w:tr>
      <w:tr w:rsidR="00076CEE" w:rsidRPr="009044F1" w:rsidTr="00AE3CD6">
        <w:trPr>
          <w:jc w:val="center"/>
        </w:trPr>
        <w:tc>
          <w:tcPr>
            <w:tcW w:w="1530" w:type="dxa"/>
            <w:vAlign w:val="center"/>
          </w:tcPr>
          <w:p w:rsidR="00076CEE" w:rsidRPr="009044F1" w:rsidRDefault="00076CEE" w:rsidP="00076CEE">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6</w:t>
            </w:r>
          </w:p>
        </w:tc>
        <w:tc>
          <w:tcPr>
            <w:tcW w:w="1246" w:type="dxa"/>
            <w:vAlign w:val="bottom"/>
          </w:tcPr>
          <w:p w:rsidR="00076CEE" w:rsidRPr="00A71D81" w:rsidRDefault="00076CEE" w:rsidP="00076CEE">
            <w:pPr>
              <w:pStyle w:val="BodyTextIndent2"/>
              <w:spacing w:line="240" w:lineRule="auto"/>
              <w:ind w:firstLine="0"/>
              <w:jc w:val="center"/>
              <w:rPr>
                <w:rFonts w:ascii="GHEA Grapalat" w:hAnsi="GHEA Grapalat"/>
              </w:rPr>
            </w:pPr>
            <w:r>
              <w:rPr>
                <w:rFonts w:ascii="Arial LatArm" w:hAnsi="Arial LatArm" w:cs="Arial"/>
              </w:rPr>
              <w:t>84</w:t>
            </w:r>
            <w:r w:rsidRPr="002D4494">
              <w:rPr>
                <w:rFonts w:ascii="Arial LatArm" w:hAnsi="Arial LatArm" w:cs="Arial"/>
              </w:rPr>
              <w:t>200</w:t>
            </w:r>
          </w:p>
        </w:tc>
        <w:tc>
          <w:tcPr>
            <w:tcW w:w="6458" w:type="dxa"/>
            <w:vAlign w:val="center"/>
          </w:tcPr>
          <w:p w:rsidR="00076CEE" w:rsidRPr="00905F40" w:rsidDel="007F20A9" w:rsidRDefault="00076CEE" w:rsidP="00076CEE">
            <w:pPr>
              <w:pStyle w:val="BodyTextIndent2"/>
              <w:widowControl w:val="0"/>
              <w:spacing w:after="120" w:line="240" w:lineRule="auto"/>
              <w:ind w:firstLine="0"/>
              <w:rPr>
                <w:rFonts w:ascii="GHEA Grapalat" w:hAnsi="GHEA Grapalat" w:cs="Calibri"/>
                <w:color w:val="000000"/>
                <w:sz w:val="16"/>
                <w:szCs w:val="16"/>
              </w:rPr>
            </w:pPr>
            <w:r>
              <w:rPr>
                <w:rFonts w:ascii="GHEA Grapalat" w:hAnsi="GHEA Grapalat" w:cs="Calibri"/>
                <w:color w:val="000000"/>
                <w:sz w:val="16"/>
                <w:szCs w:val="16"/>
              </w:rPr>
              <w:t>Капуста</w:t>
            </w:r>
          </w:p>
        </w:tc>
      </w:tr>
      <w:tr w:rsidR="00076CEE" w:rsidRPr="009044F1" w:rsidTr="00AE3CD6">
        <w:trPr>
          <w:jc w:val="center"/>
        </w:trPr>
        <w:tc>
          <w:tcPr>
            <w:tcW w:w="1530" w:type="dxa"/>
            <w:vAlign w:val="center"/>
          </w:tcPr>
          <w:p w:rsidR="00076CEE" w:rsidRPr="009044F1" w:rsidRDefault="00076CEE" w:rsidP="00076CEE">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7</w:t>
            </w:r>
          </w:p>
        </w:tc>
        <w:tc>
          <w:tcPr>
            <w:tcW w:w="1246" w:type="dxa"/>
            <w:vAlign w:val="bottom"/>
          </w:tcPr>
          <w:p w:rsidR="00076CEE" w:rsidRPr="00A71D81" w:rsidRDefault="00076CEE" w:rsidP="00076CEE">
            <w:pPr>
              <w:pStyle w:val="BodyTextIndent2"/>
              <w:spacing w:line="240" w:lineRule="auto"/>
              <w:ind w:firstLine="0"/>
              <w:jc w:val="center"/>
              <w:rPr>
                <w:rFonts w:ascii="GHEA Grapalat" w:hAnsi="GHEA Grapalat"/>
              </w:rPr>
            </w:pPr>
            <w:r w:rsidRPr="002D4494">
              <w:rPr>
                <w:rFonts w:ascii="Arial LatArm" w:hAnsi="Arial LatArm" w:cs="Arial"/>
              </w:rPr>
              <w:t>13750</w:t>
            </w:r>
          </w:p>
        </w:tc>
        <w:tc>
          <w:tcPr>
            <w:tcW w:w="6458" w:type="dxa"/>
            <w:vAlign w:val="center"/>
          </w:tcPr>
          <w:p w:rsidR="00076CEE" w:rsidRPr="00905F40" w:rsidDel="007F20A9" w:rsidRDefault="00076CEE" w:rsidP="00076CEE">
            <w:pPr>
              <w:pStyle w:val="BodyTextIndent2"/>
              <w:widowControl w:val="0"/>
              <w:spacing w:after="120" w:line="240" w:lineRule="auto"/>
              <w:ind w:firstLine="0"/>
              <w:rPr>
                <w:rFonts w:ascii="GHEA Grapalat" w:hAnsi="GHEA Grapalat" w:cs="Calibri"/>
                <w:color w:val="000000"/>
                <w:sz w:val="16"/>
                <w:szCs w:val="16"/>
              </w:rPr>
            </w:pPr>
            <w:r>
              <w:rPr>
                <w:rFonts w:ascii="GHEA Grapalat" w:hAnsi="GHEA Grapalat" w:cs="Calibri"/>
                <w:color w:val="000000"/>
                <w:sz w:val="16"/>
                <w:szCs w:val="16"/>
              </w:rPr>
              <w:t>Свекла</w:t>
            </w:r>
          </w:p>
        </w:tc>
      </w:tr>
      <w:tr w:rsidR="00076CEE" w:rsidRPr="009044F1" w:rsidTr="00AE3CD6">
        <w:trPr>
          <w:jc w:val="center"/>
        </w:trPr>
        <w:tc>
          <w:tcPr>
            <w:tcW w:w="1530" w:type="dxa"/>
            <w:vAlign w:val="center"/>
          </w:tcPr>
          <w:p w:rsidR="00076CEE" w:rsidRPr="009044F1" w:rsidRDefault="00076CEE" w:rsidP="00076CEE">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8</w:t>
            </w:r>
          </w:p>
        </w:tc>
        <w:tc>
          <w:tcPr>
            <w:tcW w:w="1246" w:type="dxa"/>
            <w:vAlign w:val="bottom"/>
          </w:tcPr>
          <w:p w:rsidR="00076CEE" w:rsidRPr="00A71D81" w:rsidRDefault="00076CEE" w:rsidP="00076CEE">
            <w:pPr>
              <w:pStyle w:val="BodyTextIndent2"/>
              <w:spacing w:line="240" w:lineRule="auto"/>
              <w:ind w:firstLine="0"/>
              <w:jc w:val="center"/>
              <w:rPr>
                <w:rFonts w:ascii="GHEA Grapalat" w:hAnsi="GHEA Grapalat"/>
              </w:rPr>
            </w:pPr>
            <w:r w:rsidRPr="002D4494">
              <w:rPr>
                <w:rFonts w:ascii="Arial LatArm" w:hAnsi="Arial LatArm" w:cs="Arial"/>
              </w:rPr>
              <w:t>40250</w:t>
            </w:r>
          </w:p>
        </w:tc>
        <w:tc>
          <w:tcPr>
            <w:tcW w:w="6458" w:type="dxa"/>
            <w:vAlign w:val="center"/>
          </w:tcPr>
          <w:p w:rsidR="00076CEE" w:rsidRPr="00905F40" w:rsidDel="007F20A9" w:rsidRDefault="00076CEE" w:rsidP="00076CEE">
            <w:pPr>
              <w:pStyle w:val="BodyTextIndent2"/>
              <w:widowControl w:val="0"/>
              <w:spacing w:after="120" w:line="240" w:lineRule="auto"/>
              <w:ind w:firstLine="0"/>
              <w:rPr>
                <w:rFonts w:ascii="GHEA Grapalat" w:hAnsi="GHEA Grapalat" w:cs="Calibri"/>
                <w:color w:val="000000"/>
                <w:sz w:val="16"/>
                <w:szCs w:val="16"/>
              </w:rPr>
            </w:pPr>
            <w:r>
              <w:rPr>
                <w:rFonts w:ascii="GHEA Grapalat" w:hAnsi="GHEA Grapalat" w:cs="Calibri"/>
                <w:color w:val="000000"/>
                <w:sz w:val="16"/>
                <w:szCs w:val="16"/>
              </w:rPr>
              <w:t>Картофель</w:t>
            </w:r>
          </w:p>
        </w:tc>
      </w:tr>
      <w:tr w:rsidR="00076CEE" w:rsidRPr="009044F1" w:rsidTr="00AE3CD6">
        <w:trPr>
          <w:jc w:val="center"/>
        </w:trPr>
        <w:tc>
          <w:tcPr>
            <w:tcW w:w="1530" w:type="dxa"/>
            <w:vAlign w:val="center"/>
          </w:tcPr>
          <w:p w:rsidR="00076CEE" w:rsidRPr="009044F1" w:rsidRDefault="00076CEE" w:rsidP="00076CEE">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9</w:t>
            </w:r>
          </w:p>
        </w:tc>
        <w:tc>
          <w:tcPr>
            <w:tcW w:w="1246" w:type="dxa"/>
            <w:vAlign w:val="bottom"/>
          </w:tcPr>
          <w:p w:rsidR="00076CEE" w:rsidRPr="00A71D81" w:rsidRDefault="00076CEE" w:rsidP="00076CEE">
            <w:pPr>
              <w:pStyle w:val="BodyTextIndent2"/>
              <w:spacing w:line="240" w:lineRule="auto"/>
              <w:ind w:firstLine="0"/>
              <w:jc w:val="center"/>
              <w:rPr>
                <w:rFonts w:ascii="GHEA Grapalat" w:hAnsi="GHEA Grapalat"/>
              </w:rPr>
            </w:pPr>
            <w:r w:rsidRPr="002D4494">
              <w:rPr>
                <w:rFonts w:ascii="Arial LatArm" w:hAnsi="Arial LatArm" w:cs="Arial"/>
              </w:rPr>
              <w:t>260400</w:t>
            </w:r>
          </w:p>
        </w:tc>
        <w:tc>
          <w:tcPr>
            <w:tcW w:w="6458" w:type="dxa"/>
            <w:vAlign w:val="center"/>
          </w:tcPr>
          <w:p w:rsidR="00076CEE" w:rsidRPr="00905F40" w:rsidDel="007F20A9" w:rsidRDefault="00076CEE" w:rsidP="00076CEE">
            <w:pPr>
              <w:pStyle w:val="BodyTextIndent2"/>
              <w:widowControl w:val="0"/>
              <w:spacing w:after="120" w:line="240" w:lineRule="auto"/>
              <w:ind w:firstLine="0"/>
              <w:rPr>
                <w:rFonts w:ascii="GHEA Grapalat" w:hAnsi="GHEA Grapalat" w:cs="Calibri"/>
                <w:color w:val="000000"/>
                <w:sz w:val="16"/>
                <w:szCs w:val="16"/>
              </w:rPr>
            </w:pPr>
            <w:r w:rsidRPr="00905F40">
              <w:rPr>
                <w:rFonts w:ascii="GHEA Grapalat" w:hAnsi="GHEA Grapalat" w:cs="Calibri"/>
                <w:color w:val="000000"/>
                <w:sz w:val="16"/>
                <w:szCs w:val="16"/>
              </w:rPr>
              <w:t>Куриное мясо охложденное</w:t>
            </w:r>
          </w:p>
        </w:tc>
      </w:tr>
      <w:tr w:rsidR="00076CEE" w:rsidRPr="009044F1" w:rsidTr="00AE3CD6">
        <w:trPr>
          <w:jc w:val="center"/>
        </w:trPr>
        <w:tc>
          <w:tcPr>
            <w:tcW w:w="1530" w:type="dxa"/>
            <w:vAlign w:val="center"/>
          </w:tcPr>
          <w:p w:rsidR="00076CEE" w:rsidRPr="009044F1" w:rsidRDefault="00076CEE" w:rsidP="00076CEE">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10</w:t>
            </w:r>
          </w:p>
        </w:tc>
        <w:tc>
          <w:tcPr>
            <w:tcW w:w="1246" w:type="dxa"/>
            <w:vAlign w:val="bottom"/>
          </w:tcPr>
          <w:p w:rsidR="00076CEE" w:rsidRPr="00A71D81" w:rsidRDefault="00076CEE" w:rsidP="00076CEE">
            <w:pPr>
              <w:pStyle w:val="BodyTextIndent2"/>
              <w:spacing w:line="240" w:lineRule="auto"/>
              <w:ind w:firstLine="0"/>
              <w:jc w:val="center"/>
              <w:rPr>
                <w:rFonts w:ascii="GHEA Grapalat" w:hAnsi="GHEA Grapalat"/>
              </w:rPr>
            </w:pPr>
            <w:r>
              <w:rPr>
                <w:rFonts w:ascii="Arial LatArm" w:hAnsi="Arial LatArm" w:cs="Arial"/>
              </w:rPr>
              <w:t>334</w:t>
            </w:r>
            <w:r w:rsidRPr="002D4494">
              <w:rPr>
                <w:rFonts w:ascii="Arial LatArm" w:hAnsi="Arial LatArm" w:cs="Arial"/>
              </w:rPr>
              <w:t>800</w:t>
            </w:r>
          </w:p>
        </w:tc>
        <w:tc>
          <w:tcPr>
            <w:tcW w:w="6458" w:type="dxa"/>
            <w:vAlign w:val="center"/>
          </w:tcPr>
          <w:p w:rsidR="00076CEE" w:rsidRPr="00905F40" w:rsidDel="007F20A9" w:rsidRDefault="00076CEE" w:rsidP="00076CEE">
            <w:pPr>
              <w:pStyle w:val="BodyTextIndent2"/>
              <w:widowControl w:val="0"/>
              <w:spacing w:after="120" w:line="240" w:lineRule="auto"/>
              <w:ind w:firstLine="0"/>
              <w:rPr>
                <w:rFonts w:ascii="GHEA Grapalat" w:hAnsi="GHEA Grapalat" w:cs="Calibri"/>
                <w:color w:val="000000"/>
                <w:sz w:val="16"/>
                <w:szCs w:val="16"/>
              </w:rPr>
            </w:pPr>
            <w:r>
              <w:rPr>
                <w:rFonts w:ascii="GHEA Grapalat" w:hAnsi="GHEA Grapalat" w:cs="Calibri"/>
                <w:color w:val="000000"/>
                <w:sz w:val="16"/>
                <w:szCs w:val="16"/>
              </w:rPr>
              <w:t>Хлеб</w:t>
            </w:r>
          </w:p>
        </w:tc>
      </w:tr>
      <w:tr w:rsidR="00076CEE" w:rsidRPr="009044F1" w:rsidTr="00AE3CD6">
        <w:trPr>
          <w:jc w:val="center"/>
        </w:trPr>
        <w:tc>
          <w:tcPr>
            <w:tcW w:w="1530" w:type="dxa"/>
            <w:vAlign w:val="center"/>
          </w:tcPr>
          <w:p w:rsidR="00076CEE" w:rsidRPr="009044F1" w:rsidRDefault="00076CEE" w:rsidP="00076CEE">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11</w:t>
            </w:r>
          </w:p>
        </w:tc>
        <w:tc>
          <w:tcPr>
            <w:tcW w:w="1246" w:type="dxa"/>
            <w:vAlign w:val="bottom"/>
          </w:tcPr>
          <w:p w:rsidR="00076CEE" w:rsidRPr="00A71D81" w:rsidRDefault="00076CEE" w:rsidP="00076CEE">
            <w:pPr>
              <w:pStyle w:val="BodyTextIndent2"/>
              <w:spacing w:line="240" w:lineRule="auto"/>
              <w:ind w:firstLine="0"/>
              <w:jc w:val="center"/>
              <w:rPr>
                <w:rFonts w:ascii="GHEA Grapalat" w:hAnsi="GHEA Grapalat"/>
              </w:rPr>
            </w:pPr>
            <w:r>
              <w:rPr>
                <w:rFonts w:ascii="Arial LatArm" w:hAnsi="Arial LatArm" w:cs="Arial"/>
              </w:rPr>
              <w:t>49</w:t>
            </w:r>
            <w:r w:rsidRPr="002D4494">
              <w:rPr>
                <w:rFonts w:ascii="Arial LatArm" w:hAnsi="Arial LatArm" w:cs="Arial"/>
              </w:rPr>
              <w:t>600</w:t>
            </w:r>
          </w:p>
        </w:tc>
        <w:tc>
          <w:tcPr>
            <w:tcW w:w="6458" w:type="dxa"/>
            <w:vAlign w:val="center"/>
          </w:tcPr>
          <w:p w:rsidR="00076CEE" w:rsidRPr="00905F40" w:rsidDel="007F20A9" w:rsidRDefault="00076CEE" w:rsidP="00076CEE">
            <w:pPr>
              <w:pStyle w:val="BodyTextIndent2"/>
              <w:widowControl w:val="0"/>
              <w:spacing w:after="120" w:line="240" w:lineRule="auto"/>
              <w:ind w:firstLine="0"/>
              <w:rPr>
                <w:rFonts w:ascii="GHEA Grapalat" w:hAnsi="GHEA Grapalat" w:cs="Calibri"/>
                <w:color w:val="000000"/>
                <w:sz w:val="16"/>
                <w:szCs w:val="16"/>
              </w:rPr>
            </w:pPr>
            <w:r>
              <w:rPr>
                <w:rFonts w:ascii="GHEA Grapalat" w:hAnsi="GHEA Grapalat" w:cs="Calibri"/>
                <w:color w:val="000000"/>
                <w:sz w:val="16"/>
                <w:szCs w:val="16"/>
              </w:rPr>
              <w:t>Гречка</w:t>
            </w:r>
          </w:p>
        </w:tc>
      </w:tr>
      <w:tr w:rsidR="00076CEE" w:rsidRPr="009044F1" w:rsidTr="00AE3CD6">
        <w:trPr>
          <w:jc w:val="center"/>
        </w:trPr>
        <w:tc>
          <w:tcPr>
            <w:tcW w:w="1530" w:type="dxa"/>
            <w:vAlign w:val="center"/>
          </w:tcPr>
          <w:p w:rsidR="00076CEE" w:rsidRPr="009044F1" w:rsidRDefault="00076CEE" w:rsidP="00076CEE">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12</w:t>
            </w:r>
          </w:p>
        </w:tc>
        <w:tc>
          <w:tcPr>
            <w:tcW w:w="1246" w:type="dxa"/>
            <w:vAlign w:val="bottom"/>
          </w:tcPr>
          <w:p w:rsidR="00076CEE" w:rsidRPr="00A71D81" w:rsidRDefault="00076CEE" w:rsidP="00076CEE">
            <w:pPr>
              <w:pStyle w:val="BodyTextIndent2"/>
              <w:spacing w:line="240" w:lineRule="auto"/>
              <w:ind w:firstLine="0"/>
              <w:jc w:val="center"/>
              <w:rPr>
                <w:rFonts w:ascii="GHEA Grapalat" w:hAnsi="GHEA Grapalat"/>
              </w:rPr>
            </w:pPr>
            <w:r w:rsidRPr="002D4494">
              <w:rPr>
                <w:rFonts w:ascii="Arial LatArm" w:hAnsi="Arial LatArm" w:cs="Arial"/>
              </w:rPr>
              <w:t>173600</w:t>
            </w:r>
          </w:p>
        </w:tc>
        <w:tc>
          <w:tcPr>
            <w:tcW w:w="6458" w:type="dxa"/>
            <w:vAlign w:val="center"/>
          </w:tcPr>
          <w:p w:rsidR="00076CEE" w:rsidRPr="00905F40" w:rsidDel="007F20A9" w:rsidRDefault="00076CEE" w:rsidP="00076CEE">
            <w:pPr>
              <w:pStyle w:val="BodyTextIndent2"/>
              <w:widowControl w:val="0"/>
              <w:spacing w:after="120" w:line="240" w:lineRule="auto"/>
              <w:ind w:firstLine="0"/>
              <w:rPr>
                <w:rFonts w:ascii="GHEA Grapalat" w:hAnsi="GHEA Grapalat" w:cs="Calibri"/>
                <w:color w:val="000000"/>
                <w:sz w:val="16"/>
                <w:szCs w:val="16"/>
              </w:rPr>
            </w:pPr>
            <w:r>
              <w:rPr>
                <w:rFonts w:ascii="GHEA Grapalat" w:hAnsi="GHEA Grapalat" w:cs="Calibri"/>
                <w:color w:val="000000"/>
                <w:sz w:val="16"/>
                <w:szCs w:val="16"/>
              </w:rPr>
              <w:t>Яйцо</w:t>
            </w:r>
          </w:p>
        </w:tc>
      </w:tr>
      <w:tr w:rsidR="00076CEE" w:rsidRPr="009044F1" w:rsidTr="00AE3CD6">
        <w:trPr>
          <w:jc w:val="center"/>
        </w:trPr>
        <w:tc>
          <w:tcPr>
            <w:tcW w:w="1530" w:type="dxa"/>
            <w:vAlign w:val="center"/>
          </w:tcPr>
          <w:p w:rsidR="00076CEE" w:rsidRPr="009044F1" w:rsidRDefault="00076CEE" w:rsidP="00076CEE">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13</w:t>
            </w:r>
          </w:p>
        </w:tc>
        <w:tc>
          <w:tcPr>
            <w:tcW w:w="1246" w:type="dxa"/>
            <w:vAlign w:val="bottom"/>
          </w:tcPr>
          <w:p w:rsidR="00076CEE" w:rsidRPr="00A71D81" w:rsidRDefault="00076CEE" w:rsidP="00076CEE">
            <w:pPr>
              <w:pStyle w:val="BodyTextIndent2"/>
              <w:spacing w:line="240" w:lineRule="auto"/>
              <w:ind w:firstLine="0"/>
              <w:jc w:val="center"/>
              <w:rPr>
                <w:rFonts w:ascii="GHEA Grapalat" w:hAnsi="GHEA Grapalat"/>
              </w:rPr>
            </w:pPr>
            <w:r>
              <w:rPr>
                <w:rFonts w:ascii="Arial LatArm" w:hAnsi="Arial LatArm" w:cs="Arial"/>
              </w:rPr>
              <w:t>37</w:t>
            </w:r>
            <w:r w:rsidRPr="002D4494">
              <w:rPr>
                <w:rFonts w:ascii="Arial LatArm" w:hAnsi="Arial LatArm" w:cs="Arial"/>
              </w:rPr>
              <w:t>200</w:t>
            </w:r>
          </w:p>
        </w:tc>
        <w:tc>
          <w:tcPr>
            <w:tcW w:w="6458" w:type="dxa"/>
            <w:vAlign w:val="center"/>
          </w:tcPr>
          <w:p w:rsidR="00076CEE" w:rsidRPr="00905F40" w:rsidDel="007F20A9" w:rsidRDefault="00076CEE" w:rsidP="00076CEE">
            <w:pPr>
              <w:pStyle w:val="BodyTextIndent2"/>
              <w:widowControl w:val="0"/>
              <w:spacing w:after="120" w:line="240" w:lineRule="auto"/>
              <w:ind w:firstLine="0"/>
              <w:rPr>
                <w:rFonts w:ascii="GHEA Grapalat" w:hAnsi="GHEA Grapalat" w:cs="Calibri"/>
                <w:color w:val="000000"/>
                <w:sz w:val="16"/>
                <w:szCs w:val="16"/>
              </w:rPr>
            </w:pPr>
            <w:r w:rsidRPr="00905F40">
              <w:rPr>
                <w:rFonts w:ascii="GHEA Grapalat" w:hAnsi="GHEA Grapalat" w:cs="Calibri"/>
                <w:color w:val="000000"/>
                <w:sz w:val="16"/>
                <w:szCs w:val="16"/>
              </w:rPr>
              <w:t>Макароны</w:t>
            </w:r>
          </w:p>
        </w:tc>
      </w:tr>
      <w:tr w:rsidR="00076CEE" w:rsidRPr="009044F1" w:rsidTr="00AE3CD6">
        <w:trPr>
          <w:jc w:val="center"/>
        </w:trPr>
        <w:tc>
          <w:tcPr>
            <w:tcW w:w="1530" w:type="dxa"/>
            <w:vAlign w:val="center"/>
          </w:tcPr>
          <w:p w:rsidR="00076CEE" w:rsidRPr="009044F1" w:rsidRDefault="00076CEE" w:rsidP="00076CEE">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14</w:t>
            </w:r>
          </w:p>
        </w:tc>
        <w:tc>
          <w:tcPr>
            <w:tcW w:w="1246" w:type="dxa"/>
            <w:vAlign w:val="bottom"/>
          </w:tcPr>
          <w:p w:rsidR="00076CEE" w:rsidRPr="00A71D81" w:rsidRDefault="00076CEE" w:rsidP="00076CEE">
            <w:pPr>
              <w:pStyle w:val="BodyTextIndent2"/>
              <w:spacing w:line="240" w:lineRule="auto"/>
              <w:ind w:firstLine="0"/>
              <w:jc w:val="center"/>
              <w:rPr>
                <w:rFonts w:ascii="GHEA Grapalat" w:hAnsi="GHEA Grapalat"/>
              </w:rPr>
            </w:pPr>
            <w:r w:rsidRPr="002D4494">
              <w:rPr>
                <w:rFonts w:ascii="Arial LatArm" w:hAnsi="Arial LatArm" w:cs="Arial"/>
              </w:rPr>
              <w:t>27900</w:t>
            </w:r>
          </w:p>
        </w:tc>
        <w:tc>
          <w:tcPr>
            <w:tcW w:w="6458" w:type="dxa"/>
            <w:vAlign w:val="center"/>
          </w:tcPr>
          <w:p w:rsidR="00076CEE" w:rsidRPr="00905F40" w:rsidDel="007F20A9" w:rsidRDefault="00076CEE" w:rsidP="00076CEE">
            <w:pPr>
              <w:pStyle w:val="BodyTextIndent2"/>
              <w:widowControl w:val="0"/>
              <w:spacing w:after="120" w:line="240" w:lineRule="auto"/>
              <w:ind w:firstLine="0"/>
              <w:rPr>
                <w:rFonts w:ascii="GHEA Grapalat" w:hAnsi="GHEA Grapalat" w:cs="Calibri"/>
                <w:color w:val="000000"/>
                <w:sz w:val="16"/>
                <w:szCs w:val="16"/>
              </w:rPr>
            </w:pPr>
            <w:r>
              <w:rPr>
                <w:rFonts w:ascii="GHEA Grapalat" w:hAnsi="GHEA Grapalat" w:cs="Calibri"/>
                <w:color w:val="000000"/>
                <w:sz w:val="16"/>
                <w:szCs w:val="16"/>
              </w:rPr>
              <w:t>Горох</w:t>
            </w:r>
          </w:p>
        </w:tc>
      </w:tr>
      <w:tr w:rsidR="00076CEE" w:rsidRPr="009044F1" w:rsidTr="00AE3CD6">
        <w:trPr>
          <w:jc w:val="center"/>
        </w:trPr>
        <w:tc>
          <w:tcPr>
            <w:tcW w:w="1530" w:type="dxa"/>
            <w:vAlign w:val="center"/>
          </w:tcPr>
          <w:p w:rsidR="00076CEE" w:rsidRPr="009044F1" w:rsidRDefault="00076CEE" w:rsidP="00076CEE">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15</w:t>
            </w:r>
          </w:p>
        </w:tc>
        <w:tc>
          <w:tcPr>
            <w:tcW w:w="1246" w:type="dxa"/>
            <w:vAlign w:val="bottom"/>
          </w:tcPr>
          <w:p w:rsidR="00076CEE" w:rsidRPr="00A71D81" w:rsidRDefault="00076CEE" w:rsidP="00076CEE">
            <w:pPr>
              <w:pStyle w:val="BodyTextIndent2"/>
              <w:spacing w:line="240" w:lineRule="auto"/>
              <w:ind w:firstLine="0"/>
              <w:jc w:val="center"/>
              <w:rPr>
                <w:rFonts w:ascii="GHEA Grapalat" w:hAnsi="GHEA Grapalat"/>
              </w:rPr>
            </w:pPr>
            <w:r w:rsidRPr="002D4494">
              <w:rPr>
                <w:rFonts w:ascii="Arial LatArm" w:hAnsi="Arial LatArm" w:cs="Arial"/>
              </w:rPr>
              <w:t>49500</w:t>
            </w:r>
          </w:p>
        </w:tc>
        <w:tc>
          <w:tcPr>
            <w:tcW w:w="6458" w:type="dxa"/>
            <w:vAlign w:val="center"/>
          </w:tcPr>
          <w:p w:rsidR="00076CEE" w:rsidRPr="00905F40" w:rsidDel="007F20A9" w:rsidRDefault="00076CEE" w:rsidP="00076CEE">
            <w:pPr>
              <w:pStyle w:val="BodyTextIndent2"/>
              <w:widowControl w:val="0"/>
              <w:spacing w:after="120" w:line="240" w:lineRule="auto"/>
              <w:ind w:firstLine="0"/>
              <w:rPr>
                <w:rFonts w:ascii="GHEA Grapalat" w:hAnsi="GHEA Grapalat" w:cs="Calibri"/>
                <w:color w:val="000000"/>
                <w:sz w:val="16"/>
                <w:szCs w:val="16"/>
              </w:rPr>
            </w:pPr>
            <w:r>
              <w:rPr>
                <w:rFonts w:ascii="GHEA Grapalat" w:hAnsi="GHEA Grapalat" w:cs="Calibri"/>
                <w:color w:val="000000"/>
                <w:sz w:val="16"/>
                <w:szCs w:val="16"/>
              </w:rPr>
              <w:t>Чечевица</w:t>
            </w:r>
          </w:p>
        </w:tc>
      </w:tr>
      <w:tr w:rsidR="00076CEE" w:rsidRPr="009044F1" w:rsidTr="00AE3CD6">
        <w:trPr>
          <w:jc w:val="center"/>
        </w:trPr>
        <w:tc>
          <w:tcPr>
            <w:tcW w:w="1530" w:type="dxa"/>
            <w:vAlign w:val="center"/>
          </w:tcPr>
          <w:p w:rsidR="00076CEE" w:rsidRPr="009044F1" w:rsidRDefault="00076CEE" w:rsidP="00076CEE">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16</w:t>
            </w:r>
          </w:p>
        </w:tc>
        <w:tc>
          <w:tcPr>
            <w:tcW w:w="1246" w:type="dxa"/>
            <w:vAlign w:val="bottom"/>
          </w:tcPr>
          <w:p w:rsidR="00076CEE" w:rsidRPr="00A71D81" w:rsidRDefault="00076CEE" w:rsidP="00076CEE">
            <w:pPr>
              <w:pStyle w:val="BodyTextIndent2"/>
              <w:spacing w:line="240" w:lineRule="auto"/>
              <w:ind w:firstLine="0"/>
              <w:jc w:val="center"/>
              <w:rPr>
                <w:rFonts w:ascii="GHEA Grapalat" w:hAnsi="GHEA Grapalat"/>
              </w:rPr>
            </w:pPr>
            <w:r w:rsidRPr="002D4494">
              <w:rPr>
                <w:rFonts w:ascii="Arial LatArm" w:hAnsi="Arial LatArm" w:cs="Arial"/>
              </w:rPr>
              <w:t>222000</w:t>
            </w:r>
          </w:p>
        </w:tc>
        <w:tc>
          <w:tcPr>
            <w:tcW w:w="6458" w:type="dxa"/>
            <w:vAlign w:val="center"/>
          </w:tcPr>
          <w:p w:rsidR="00076CEE" w:rsidRPr="00905F40" w:rsidDel="007F20A9" w:rsidRDefault="00076CEE" w:rsidP="00076CEE">
            <w:pPr>
              <w:pStyle w:val="BodyTextIndent2"/>
              <w:widowControl w:val="0"/>
              <w:spacing w:after="120" w:line="240" w:lineRule="auto"/>
              <w:ind w:firstLine="0"/>
              <w:rPr>
                <w:rFonts w:ascii="GHEA Grapalat" w:hAnsi="GHEA Grapalat" w:cs="Calibri"/>
                <w:color w:val="000000"/>
                <w:sz w:val="16"/>
                <w:szCs w:val="16"/>
              </w:rPr>
            </w:pPr>
            <w:r>
              <w:rPr>
                <w:rFonts w:ascii="GHEA Grapalat" w:hAnsi="GHEA Grapalat" w:cs="Calibri"/>
                <w:color w:val="000000"/>
                <w:sz w:val="16"/>
                <w:szCs w:val="16"/>
              </w:rPr>
              <w:t>Сыр Чанах</w:t>
            </w:r>
          </w:p>
        </w:tc>
      </w:tr>
      <w:tr w:rsidR="00076CEE" w:rsidRPr="009044F1" w:rsidTr="00AE3CD6">
        <w:trPr>
          <w:jc w:val="center"/>
        </w:trPr>
        <w:tc>
          <w:tcPr>
            <w:tcW w:w="1530" w:type="dxa"/>
            <w:vAlign w:val="center"/>
          </w:tcPr>
          <w:p w:rsidR="00076CEE" w:rsidRPr="009044F1" w:rsidRDefault="00076CEE" w:rsidP="00076CEE">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17</w:t>
            </w:r>
          </w:p>
        </w:tc>
        <w:tc>
          <w:tcPr>
            <w:tcW w:w="1246" w:type="dxa"/>
            <w:vAlign w:val="bottom"/>
          </w:tcPr>
          <w:p w:rsidR="00076CEE" w:rsidRPr="00A71D81" w:rsidRDefault="00076CEE" w:rsidP="00076CEE">
            <w:pPr>
              <w:pStyle w:val="BodyTextIndent2"/>
              <w:spacing w:line="240" w:lineRule="auto"/>
              <w:ind w:firstLine="0"/>
              <w:jc w:val="center"/>
              <w:rPr>
                <w:rFonts w:ascii="GHEA Grapalat" w:hAnsi="GHEA Grapalat"/>
              </w:rPr>
            </w:pPr>
            <w:r>
              <w:rPr>
                <w:rFonts w:ascii="Arial LatArm" w:hAnsi="Arial LatArm" w:cs="Arial"/>
              </w:rPr>
              <w:t>44</w:t>
            </w:r>
            <w:r w:rsidRPr="002D4494">
              <w:rPr>
                <w:rFonts w:ascii="Arial LatArm" w:hAnsi="Arial LatArm" w:cs="Arial"/>
              </w:rPr>
              <w:t>400</w:t>
            </w:r>
          </w:p>
        </w:tc>
        <w:tc>
          <w:tcPr>
            <w:tcW w:w="6458" w:type="dxa"/>
            <w:vAlign w:val="center"/>
          </w:tcPr>
          <w:p w:rsidR="00076CEE" w:rsidRPr="00905F40" w:rsidDel="007F20A9" w:rsidRDefault="00076CEE" w:rsidP="00076CEE">
            <w:pPr>
              <w:pStyle w:val="BodyTextIndent2"/>
              <w:widowControl w:val="0"/>
              <w:spacing w:after="120" w:line="240" w:lineRule="auto"/>
              <w:ind w:firstLine="0"/>
              <w:rPr>
                <w:rFonts w:ascii="GHEA Grapalat" w:hAnsi="GHEA Grapalat" w:cs="Calibri"/>
                <w:color w:val="000000"/>
                <w:sz w:val="16"/>
                <w:szCs w:val="16"/>
              </w:rPr>
            </w:pPr>
            <w:r>
              <w:rPr>
                <w:rFonts w:ascii="GHEA Grapalat" w:hAnsi="GHEA Grapalat" w:cs="Calibri"/>
                <w:color w:val="000000"/>
                <w:sz w:val="16"/>
                <w:szCs w:val="16"/>
              </w:rPr>
              <w:t>Мацун</w:t>
            </w:r>
          </w:p>
        </w:tc>
      </w:tr>
      <w:tr w:rsidR="00076CEE" w:rsidRPr="009044F1" w:rsidTr="00AE3CD6">
        <w:trPr>
          <w:jc w:val="center"/>
        </w:trPr>
        <w:tc>
          <w:tcPr>
            <w:tcW w:w="1530" w:type="dxa"/>
            <w:vAlign w:val="center"/>
          </w:tcPr>
          <w:p w:rsidR="00076CEE" w:rsidRPr="009044F1" w:rsidRDefault="00076CEE" w:rsidP="00076CEE">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18</w:t>
            </w:r>
          </w:p>
        </w:tc>
        <w:tc>
          <w:tcPr>
            <w:tcW w:w="1246" w:type="dxa"/>
            <w:vAlign w:val="bottom"/>
          </w:tcPr>
          <w:p w:rsidR="00076CEE" w:rsidRPr="00A71D81" w:rsidRDefault="00076CEE" w:rsidP="00076CEE">
            <w:pPr>
              <w:pStyle w:val="BodyTextIndent2"/>
              <w:spacing w:line="240" w:lineRule="auto"/>
              <w:ind w:firstLine="0"/>
              <w:jc w:val="center"/>
              <w:rPr>
                <w:rFonts w:ascii="GHEA Grapalat" w:hAnsi="GHEA Grapalat"/>
              </w:rPr>
            </w:pPr>
            <w:r w:rsidRPr="002D4494">
              <w:rPr>
                <w:rFonts w:ascii="Arial LatArm" w:hAnsi="Arial LatArm" w:cs="Arial"/>
              </w:rPr>
              <w:t>15000</w:t>
            </w:r>
          </w:p>
        </w:tc>
        <w:tc>
          <w:tcPr>
            <w:tcW w:w="6458" w:type="dxa"/>
            <w:vAlign w:val="center"/>
          </w:tcPr>
          <w:p w:rsidR="00076CEE" w:rsidRPr="00905F40" w:rsidDel="007F20A9" w:rsidRDefault="00076CEE" w:rsidP="00076CEE">
            <w:pPr>
              <w:pStyle w:val="BodyTextIndent2"/>
              <w:widowControl w:val="0"/>
              <w:spacing w:after="120" w:line="240" w:lineRule="auto"/>
              <w:ind w:firstLine="0"/>
              <w:rPr>
                <w:rFonts w:ascii="GHEA Grapalat" w:hAnsi="GHEA Grapalat" w:cs="Calibri"/>
                <w:color w:val="000000"/>
                <w:sz w:val="16"/>
                <w:szCs w:val="16"/>
              </w:rPr>
            </w:pPr>
            <w:r>
              <w:rPr>
                <w:rFonts w:ascii="GHEA Grapalat" w:hAnsi="GHEA Grapalat" w:cs="Calibri"/>
                <w:color w:val="000000"/>
                <w:sz w:val="16"/>
                <w:szCs w:val="16"/>
              </w:rPr>
              <w:t>Томатная паста</w:t>
            </w:r>
          </w:p>
        </w:tc>
      </w:tr>
    </w:tbl>
    <w:p w:rsidR="006173D4" w:rsidRPr="00B453CD" w:rsidRDefault="00816505" w:rsidP="006173D4">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w:t>
      </w:r>
      <w:r w:rsidR="00076CEE">
        <w:rPr>
          <w:rFonts w:ascii="GHEA Grapalat" w:hAnsi="GHEA Grapalat"/>
          <w:sz w:val="24"/>
          <w:szCs w:val="24"/>
        </w:rPr>
        <w:t xml:space="preserve"> </w:t>
      </w:r>
      <w:r w:rsidRPr="009044F1">
        <w:rPr>
          <w:rFonts w:ascii="GHEA Grapalat" w:hAnsi="GHEA Grapalat"/>
          <w:sz w:val="24"/>
          <w:szCs w:val="24"/>
        </w:rPr>
        <w:t xml:space="preserve">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76CEE" w:rsidRPr="00905F40" w:rsidRDefault="00D54A25" w:rsidP="00076CEE">
      <w:pPr>
        <w:pStyle w:val="BodyTextIndent2"/>
        <w:widowControl w:val="0"/>
        <w:spacing w:after="160" w:line="240" w:lineRule="auto"/>
        <w:ind w:firstLine="0"/>
        <w:rPr>
          <w:rFonts w:ascii="GHEA Grapalat" w:hAnsi="GHEA Grapalat"/>
          <w:sz w:val="24"/>
          <w:szCs w:val="24"/>
        </w:rPr>
      </w:pPr>
      <w:r>
        <w:rPr>
          <w:rFonts w:ascii="GHEA Grapalat" w:hAnsi="GHEA Grapalat"/>
          <w:sz w:val="24"/>
          <w:szCs w:val="24"/>
        </w:rPr>
        <w:t xml:space="preserve">1.2. </w:t>
      </w:r>
      <w:r w:rsidR="00076CEE" w:rsidRPr="00905F40">
        <w:rPr>
          <w:rFonts w:ascii="GHEA Grapalat" w:hAnsi="GHEA Grapalat"/>
          <w:sz w:val="24"/>
          <w:szCs w:val="24"/>
        </w:rPr>
        <w:t>В рамках настоящей процедуры предоплата не предусмотрена.</w:t>
      </w:r>
    </w:p>
    <w:p w:rsidR="00096865" w:rsidRPr="009044F1" w:rsidRDefault="00096865" w:rsidP="00076CEE">
      <w:pPr>
        <w:pStyle w:val="BodyTextIndent2"/>
        <w:widowControl w:val="0"/>
        <w:spacing w:after="160" w:line="240" w:lineRule="auto"/>
        <w:ind w:firstLine="567"/>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lastRenderedPageBreak/>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07A9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07A99">
        <w:rPr>
          <w:rFonts w:ascii="GHEA Grapalat" w:hAnsi="GHEA Grapalat"/>
          <w:b/>
        </w:rPr>
        <w:br/>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5F1D76" w:rsidRPr="005F1D76">
        <w:rPr>
          <w:rFonts w:ascii="GHEA Grapalat" w:hAnsi="GHEA Grapalat"/>
        </w:rPr>
        <w:t>;</w:t>
      </w:r>
    </w:p>
    <w:p w:rsidR="005F1D76" w:rsidRDefault="005F1D76" w:rsidP="005F1D76">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445D45" w:rsidRDefault="00445D45" w:rsidP="00B46D58">
      <w:pPr>
        <w:widowControl w:val="0"/>
        <w:tabs>
          <w:tab w:val="left" w:pos="1134"/>
        </w:tabs>
        <w:spacing w:after="160"/>
        <w:ind w:firstLine="567"/>
        <w:jc w:val="both"/>
        <w:rPr>
          <w:rFonts w:ascii="GHEA Grapalat" w:hAnsi="GHEA Grapalat"/>
        </w:rPr>
      </w:pP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w:t>
      </w:r>
      <w:r w:rsidRPr="006622A4">
        <w:rPr>
          <w:rFonts w:ascii="GHEA Grapalat" w:hAnsi="GHEA Grapalat"/>
        </w:rPr>
        <w:lastRenderedPageBreak/>
        <w:t>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445D45">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445D45" w:rsidRPr="000B29DC">
        <w:rPr>
          <w:rFonts w:ascii="GHEA Grapalat" w:hAnsi="GHEA Grapalat"/>
        </w:rPr>
        <w:t xml:space="preserve">Включение участника в </w:t>
      </w:r>
      <w:r w:rsidR="00445D45">
        <w:rPr>
          <w:rFonts w:ascii="GHEA Grapalat" w:hAnsi="GHEA Grapalat"/>
        </w:rPr>
        <w:t>списки</w:t>
      </w:r>
      <w:r w:rsidR="00445D45" w:rsidRPr="000B29DC">
        <w:rPr>
          <w:rFonts w:ascii="GHEA Grapalat" w:hAnsi="GHEA Grapalat"/>
        </w:rPr>
        <w:t>, предусмотренны</w:t>
      </w:r>
      <w:r w:rsidR="00445D45">
        <w:rPr>
          <w:rFonts w:ascii="GHEA Grapalat" w:hAnsi="GHEA Grapalat"/>
        </w:rPr>
        <w:t>е</w:t>
      </w:r>
      <w:r w:rsidR="00445D45" w:rsidRPr="000B29DC">
        <w:rPr>
          <w:rFonts w:ascii="GHEA Grapalat" w:hAnsi="GHEA Grapalat"/>
        </w:rPr>
        <w:t xml:space="preserve"> пунктом 6 части 1 статьи 6 Закона</w:t>
      </w:r>
      <w:r w:rsidR="00445D45">
        <w:rPr>
          <w:rFonts w:ascii="GHEA Grapalat" w:hAnsi="GHEA Grapalat"/>
        </w:rPr>
        <w:t xml:space="preserve">, а также </w:t>
      </w:r>
      <w:r w:rsidR="00445D45" w:rsidRPr="000F78B8">
        <w:rPr>
          <w:rFonts w:ascii="GHEA Grapalat" w:hAnsi="GHEA Grapalat"/>
        </w:rPr>
        <w:t xml:space="preserve">подпунктом 2 пункта 2 </w:t>
      </w:r>
      <w:r w:rsidR="00445D45">
        <w:rPr>
          <w:rFonts w:ascii="GHEA Grapalat" w:hAnsi="GHEA Grapalat"/>
        </w:rPr>
        <w:t>постановления Правительства РА N</w:t>
      </w:r>
      <w:r w:rsidR="00445D45">
        <w:rPr>
          <w:rFonts w:ascii="GHEA Grapalat" w:hAnsi="GHEA Grapalat"/>
          <w:lang w:val="hy-AM"/>
        </w:rPr>
        <w:t>817-</w:t>
      </w:r>
      <w:r w:rsidR="00445D45">
        <w:rPr>
          <w:rFonts w:ascii="GHEA Grapalat" w:hAnsi="GHEA Grapalat"/>
        </w:rPr>
        <w:t xml:space="preserve">А от </w:t>
      </w:r>
      <w:r w:rsidR="00445D45">
        <w:rPr>
          <w:rFonts w:ascii="GHEA Grapalat" w:hAnsi="GHEA Grapalat"/>
          <w:lang w:val="hy-AM"/>
        </w:rPr>
        <w:t>20.06.2025</w:t>
      </w:r>
      <w:r w:rsidR="00445D45">
        <w:rPr>
          <w:rFonts w:ascii="GHEA Grapalat" w:hAnsi="GHEA Grapalat"/>
        </w:rPr>
        <w:t>г</w:t>
      </w:r>
      <w:r w:rsidR="00445D45"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445D45">
        <w:rPr>
          <w:rFonts w:ascii="GHEA Grapalat" w:hAnsi="GHEA Grapalat"/>
        </w:rPr>
        <w:t>.</w:t>
      </w:r>
      <w:r w:rsidR="00116AD8" w:rsidRPr="00116AD8">
        <w:rPr>
          <w:rFonts w:ascii="GHEA Grapalat" w:hAnsi="GHEA Grapalat"/>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w:t>
      </w:r>
      <w:r w:rsidRPr="009044F1">
        <w:rPr>
          <w:rFonts w:ascii="GHEA Grapalat" w:hAnsi="GHEA Grapalat"/>
          <w:color w:val="000000"/>
        </w:rPr>
        <w:lastRenderedPageBreak/>
        <w:t>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0"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 xml:space="preserve">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w:t>
      </w:r>
      <w:r w:rsidR="00A425E2" w:rsidRPr="003F2899">
        <w:rPr>
          <w:rFonts w:ascii="GHEA Grapalat" w:hAnsi="GHEA Grapalat"/>
        </w:rPr>
        <w:lastRenderedPageBreak/>
        <w:t>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w:t>
      </w:r>
      <w:r w:rsidRPr="007D4470">
        <w:rPr>
          <w:rFonts w:ascii="GHEA Grapalat" w:hAnsi="GHEA Grapalat"/>
        </w:rPr>
        <w:lastRenderedPageBreak/>
        <w:t>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A868B1">
        <w:rPr>
          <w:rFonts w:ascii="GHEA Grapalat" w:hAnsi="GHEA Grapalat"/>
          <w:sz w:val="24"/>
          <w:szCs w:val="24"/>
        </w:rPr>
        <w:t>запрос котировок</w:t>
      </w:r>
      <w:r w:rsidRPr="009044F1">
        <w:rPr>
          <w:rFonts w:ascii="GHEA Grapalat" w:hAnsi="GHEA Grapalat"/>
          <w:sz w:val="24"/>
          <w:szCs w:val="24"/>
        </w:rPr>
        <w:t>.</w:t>
      </w:r>
    </w:p>
    <w:p w:rsidR="00A80ECD" w:rsidRPr="00076CEE" w:rsidRDefault="00A80ECD" w:rsidP="00076CEE">
      <w:pPr>
        <w:rPr>
          <w:rFonts w:ascii="GHEA Grapalat" w:hAnsi="GHEA Grapalat"/>
          <w:lang w:val="af-ZA"/>
        </w:rPr>
      </w:pPr>
      <w:r w:rsidRPr="009044F1">
        <w:rPr>
          <w:rFonts w:ascii="GHEA Grapalat" w:hAnsi="GHEA Grapalat"/>
        </w:rPr>
        <w:t>4.2</w:t>
      </w:r>
      <w:r w:rsidRPr="00444026">
        <w:rPr>
          <w:rFonts w:ascii="GHEA Grapalat" w:hAnsi="GHEA Grapalat"/>
        </w:rPr>
        <w:t>.</w:t>
      </w:r>
      <w:r w:rsidRPr="00444026">
        <w:rPr>
          <w:rFonts w:ascii="GHEA Grapalat" w:hAnsi="GHEA Grapalat"/>
        </w:rPr>
        <w:tab/>
      </w:r>
      <w:r>
        <w:rPr>
          <w:rFonts w:ascii="GHEA Grapalat" w:hAnsi="GHEA Grapalat"/>
        </w:rPr>
        <w:t xml:space="preserve">Заявки на процедуру необходимо представить в комиссию по адресу </w:t>
      </w:r>
      <w:r w:rsidR="00076CEE" w:rsidRPr="009A1088">
        <w:rPr>
          <w:rFonts w:ascii="GHEA Grapalat" w:hAnsi="GHEA Grapalat"/>
          <w:lang w:val="af-ZA"/>
        </w:rPr>
        <w:t>Араратский марз с. Норамарг 17-я улица, дом 39</w:t>
      </w:r>
      <w:r w:rsidR="00076CEE">
        <w:rPr>
          <w:rFonts w:ascii="GHEA Grapalat" w:hAnsi="GHEA Grapalat"/>
        </w:rPr>
        <w:t xml:space="preserve">  </w:t>
      </w:r>
      <w:r>
        <w:rPr>
          <w:rFonts w:ascii="GHEA Grapalat" w:hAnsi="GHEA Grapalat"/>
        </w:rPr>
        <w:t xml:space="preserve">не позднее, чем </w:t>
      </w:r>
      <w:r w:rsidR="00076CEE">
        <w:rPr>
          <w:rFonts w:ascii="GHEA Grapalat" w:hAnsi="GHEA Grapalat"/>
        </w:rPr>
        <w:t>14</w:t>
      </w:r>
      <w:r w:rsidR="00076CEE" w:rsidRPr="00076CEE">
        <w:rPr>
          <w:rFonts w:ascii="GHEA Grapalat" w:hAnsi="GHEA Grapalat"/>
          <w:vertAlign w:val="superscript"/>
        </w:rPr>
        <w:t>00</w:t>
      </w:r>
      <w:r>
        <w:rPr>
          <w:rFonts w:ascii="GHEA Grapalat" w:hAnsi="GHEA Grapalat"/>
        </w:rPr>
        <w:t xml:space="preserve"> часов </w:t>
      </w:r>
      <w:r w:rsidR="00076CEE">
        <w:rPr>
          <w:rFonts w:ascii="GHEA Grapalat" w:hAnsi="GHEA Grapalat"/>
        </w:rPr>
        <w:t>7</w:t>
      </w:r>
      <w:r>
        <w:rPr>
          <w:rFonts w:ascii="GHEA Grapalat" w:hAnsi="GHEA Grapalat"/>
        </w:rPr>
        <w:t>-</w:t>
      </w:r>
      <w:r w:rsidR="00076CEE">
        <w:rPr>
          <w:rFonts w:ascii="GHEA Grapalat" w:hAnsi="GHEA Grapalat"/>
        </w:rPr>
        <w:t>о</w:t>
      </w:r>
      <w:r>
        <w:rPr>
          <w:rFonts w:ascii="GHEA Grapalat" w:hAnsi="GHEA Grapalat"/>
        </w:rPr>
        <w:t xml:space="preserve">го дня с даты опубликования в бюллетене объявления и приглашения на настоящую процедуру. </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076CEE">
        <w:rPr>
          <w:rFonts w:ascii="GHEA Grapalat" w:hAnsi="GHEA Grapalat"/>
          <w:sz w:val="24"/>
          <w:szCs w:val="24"/>
        </w:rPr>
        <w:t>Асмик Ёлян</w:t>
      </w:r>
      <w:r>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w:t>
      </w:r>
      <w:r>
        <w:rPr>
          <w:rFonts w:ascii="GHEA Grapalat" w:hAnsi="GHEA Grapalat"/>
          <w:sz w:val="24"/>
          <w:szCs w:val="24"/>
        </w:rPr>
        <w:lastRenderedPageBreak/>
        <w:t>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1"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w:t>
      </w:r>
      <w:r w:rsidR="00076CEE">
        <w:rPr>
          <w:rFonts w:ascii="GHEA Grapalat" w:hAnsi="GHEA Grapalat"/>
          <w:sz w:val="24"/>
          <w:szCs w:val="24"/>
        </w:rPr>
        <w:t xml:space="preserve"> </w:t>
      </w:r>
      <w:r w:rsidR="005F25EF" w:rsidRPr="008E138A">
        <w:rPr>
          <w:rFonts w:ascii="GHEA Grapalat" w:hAnsi="GHEA Grapalat"/>
          <w:sz w:val="24"/>
          <w:szCs w:val="24"/>
        </w:rPr>
        <w:t xml:space="preserve">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При этом участник может представить товары, произведенные более чем одним производителем</w:t>
      </w:r>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В случае несоблюдения требования настоящего абзаца на заседании по вскрытию заявок </w:t>
      </w:r>
      <w:r>
        <w:rPr>
          <w:rFonts w:ascii="GHEA Grapalat" w:hAnsi="GHEA Grapalat" w:cs="Sylfaen"/>
        </w:rPr>
        <w:lastRenderedPageBreak/>
        <w:t>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w:t>
      </w:r>
      <w:r w:rsidR="008730A8" w:rsidRPr="00A14685">
        <w:rPr>
          <w:rFonts w:ascii="GHEA Grapalat" w:hAnsi="GHEA Grapalat"/>
          <w:sz w:val="24"/>
          <w:szCs w:val="24"/>
        </w:rPr>
        <w:lastRenderedPageBreak/>
        <w:t xml:space="preserve">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w:t>
      </w:r>
      <w:r w:rsidR="00076CEE">
        <w:rPr>
          <w:rFonts w:ascii="GHEA Grapalat" w:hAnsi="GHEA Grapalat"/>
          <w:sz w:val="24"/>
          <w:szCs w:val="24"/>
        </w:rPr>
        <w:t>7</w:t>
      </w:r>
      <w:r w:rsidRPr="009044F1">
        <w:rPr>
          <w:rFonts w:ascii="GHEA Grapalat" w:hAnsi="GHEA Grapalat"/>
          <w:sz w:val="24"/>
          <w:szCs w:val="24"/>
        </w:rPr>
        <w:t>-</w:t>
      </w:r>
      <w:r w:rsidR="00076CEE">
        <w:rPr>
          <w:rFonts w:ascii="GHEA Grapalat" w:hAnsi="GHEA Grapalat"/>
          <w:sz w:val="24"/>
          <w:szCs w:val="24"/>
        </w:rPr>
        <w:t>о</w:t>
      </w:r>
      <w:r w:rsidRPr="009044F1">
        <w:rPr>
          <w:rFonts w:ascii="GHEA Grapalat" w:hAnsi="GHEA Grapalat"/>
          <w:sz w:val="24"/>
          <w:szCs w:val="24"/>
        </w:rPr>
        <w:t xml:space="preserve">й день в </w:t>
      </w:r>
      <w:r w:rsidR="00076CEE">
        <w:rPr>
          <w:rFonts w:ascii="GHEA Grapalat" w:hAnsi="GHEA Grapalat"/>
          <w:sz w:val="24"/>
          <w:szCs w:val="24"/>
        </w:rPr>
        <w:t>14</w:t>
      </w:r>
      <w:r w:rsidR="00076CEE" w:rsidRPr="00076CEE">
        <w:rPr>
          <w:rFonts w:ascii="GHEA Grapalat" w:hAnsi="GHEA Grapalat"/>
          <w:sz w:val="24"/>
          <w:szCs w:val="24"/>
          <w:vertAlign w:val="superscript"/>
        </w:rPr>
        <w:t>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lastRenderedPageBreak/>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076CEE" w:rsidRPr="00812E17">
        <w:rPr>
          <w:rFonts w:ascii="GHEA Grapalat" w:hAnsi="GHEA Grapalat"/>
          <w:i w:val="0"/>
          <w:sz w:val="24"/>
          <w:szCs w:val="24"/>
        </w:rPr>
        <w:t>по курсу установленному ЦБ РА на день открытии заявки</w:t>
      </w:r>
      <w:r w:rsidR="00A01157">
        <w:rPr>
          <w:rFonts w:ascii="GHEA Grapalat" w:hAnsi="GHEA Grapalat"/>
          <w:i w:val="0"/>
          <w:sz w:val="24"/>
          <w:szCs w:val="24"/>
        </w:rPr>
        <w:t>.</w:t>
      </w:r>
    </w:p>
    <w:p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2"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w:t>
      </w:r>
      <w:r w:rsidRPr="009044F1">
        <w:rPr>
          <w:rFonts w:ascii="GHEA Grapalat" w:hAnsi="GHEA Grapalat"/>
          <w:sz w:val="24"/>
          <w:szCs w:val="24"/>
        </w:rPr>
        <w:lastRenderedPageBreak/>
        <w:t>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ins w:id="3"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xml:space="preserve">, </w:t>
      </w:r>
      <w:r w:rsidRPr="009044F1">
        <w:rPr>
          <w:rFonts w:ascii="GHEA Grapalat" w:hAnsi="GHEA Grapalat"/>
        </w:rPr>
        <w:lastRenderedPageBreak/>
        <w:t>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00433568"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rsidR="00433568">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34742C" w:rsidRPr="00AA7117" w:rsidRDefault="0034742C" w:rsidP="0034742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позднее чем на следующий рабочий день после завершения </w:t>
      </w:r>
      <w:r w:rsidRPr="009044F1">
        <w:rPr>
          <w:rFonts w:ascii="GHEA Grapalat" w:hAnsi="GHEA Grapalat"/>
          <w:sz w:val="24"/>
          <w:szCs w:val="24"/>
        </w:rPr>
        <w:lastRenderedPageBreak/>
        <w:t>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07A99" w:rsidRPr="009022F9">
        <w:rPr>
          <w:rFonts w:ascii="GHEA Grapalat" w:hAnsi="GHEA Grapalat"/>
        </w:rPr>
        <w:t xml:space="preserve"> </w:t>
      </w:r>
      <w:r w:rsidR="00507A99">
        <w:rPr>
          <w:rFonts w:ascii="GHEA Grapalat" w:hAnsi="GHEA Grapalat"/>
        </w:rPr>
        <w:t xml:space="preserve">в течение пяти рабочих дней, </w:t>
      </w:r>
      <w:r w:rsidR="00507A99">
        <w:rPr>
          <w:rStyle w:val="ezkurwreuab5ozgtqnkl"/>
          <w:rFonts w:ascii="GHEA Grapalat" w:hAnsi="GHEA Grapalat"/>
        </w:rPr>
        <w:t>следующих</w:t>
      </w:r>
      <w:r w:rsidR="00507A99">
        <w:rPr>
          <w:rFonts w:ascii="GHEA Grapalat" w:hAnsi="GHEA Grapalat"/>
        </w:rPr>
        <w:t xml:space="preserve"> </w:t>
      </w:r>
      <w:r w:rsidR="00507A99">
        <w:rPr>
          <w:rStyle w:val="ezkurwreuab5ozgtqnkl"/>
          <w:rFonts w:ascii="GHEA Grapalat" w:hAnsi="GHEA Grapalat"/>
        </w:rPr>
        <w:t>за днем</w:t>
      </w:r>
      <w:r w:rsidR="00507A99">
        <w:rPr>
          <w:rFonts w:ascii="GHEA Grapalat" w:hAnsi="GHEA Grapalat"/>
        </w:rPr>
        <w:t xml:space="preserve"> </w:t>
      </w:r>
      <w:r w:rsidR="00507A99">
        <w:rPr>
          <w:rStyle w:val="ezkurwreuab5ozgtqnkl"/>
          <w:rFonts w:ascii="GHEA Grapalat" w:hAnsi="GHEA Grapalat"/>
        </w:rPr>
        <w:t>получения</w:t>
      </w:r>
      <w:r w:rsidR="00507A99">
        <w:rPr>
          <w:rFonts w:ascii="GHEA Grapalat" w:hAnsi="GHEA Grapalat"/>
        </w:rPr>
        <w:t xml:space="preserve"> </w:t>
      </w:r>
      <w:r w:rsidR="00507A99">
        <w:rPr>
          <w:rStyle w:val="ezkurwreuab5ozgtqnkl"/>
          <w:rFonts w:ascii="GHEA Grapalat" w:hAnsi="GHEA Grapalat"/>
        </w:rPr>
        <w:t>решения</w:t>
      </w:r>
      <w:r w:rsidR="00D17C45" w:rsidRPr="00982592">
        <w:rPr>
          <w:rFonts w:ascii="GHEA Grapalat" w:hAnsi="GHEA Grapalat"/>
        </w:rPr>
        <w:t>.</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B24E4B">
      <w:pPr>
        <w:pStyle w:val="ListParagraph"/>
        <w:widowControl w:val="0"/>
        <w:numPr>
          <w:ilvl w:val="0"/>
          <w:numId w:val="31"/>
        </w:numPr>
        <w:ind w:left="0" w:firstLine="284"/>
        <w:contextualSpacing/>
        <w:jc w:val="both"/>
        <w:rPr>
          <w:ins w:id="4" w:author="Vardan" w:date="2022-10-30T00:00:00Z"/>
          <w:rFonts w:ascii="GHEA Grapalat" w:hAnsi="GHEA Grapalat"/>
        </w:rPr>
      </w:pPr>
      <w:r w:rsidRPr="00B24E4B">
        <w:rPr>
          <w:rFonts w:ascii="GHEA Grapalat" w:hAnsi="GHEA Grapalat"/>
        </w:rPr>
        <w:lastRenderedPageBreak/>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544A12" w:rsidRDefault="006435F5" w:rsidP="00637CD2">
      <w:pPr>
        <w:widowControl w:val="0"/>
        <w:tabs>
          <w:tab w:val="left" w:pos="1134"/>
        </w:tabs>
        <w:ind w:left="-360"/>
        <w:jc w:val="both"/>
        <w:rPr>
          <w:rFonts w:ascii="GHEA Grapalat" w:hAnsi="GHEA Grapalat" w:cs="Sylfaen"/>
        </w:rPr>
      </w:pPr>
      <w:r w:rsidRPr="00637CD2">
        <w:rPr>
          <w:rFonts w:ascii="GHEA Grapalat" w:hAnsi="GHEA Grapalat" w:cs="Sylfaen"/>
        </w:rPr>
        <w:t xml:space="preserve">       </w:t>
      </w:r>
      <w:r w:rsidR="00C20AD3" w:rsidRPr="00637CD2">
        <w:rPr>
          <w:rFonts w:ascii="GHEA Grapalat" w:hAnsi="GHEA Grapalat" w:cs="Sylfaen"/>
        </w:rPr>
        <w:t>При этом</w:t>
      </w:r>
      <w:r w:rsidR="00544A12">
        <w:rPr>
          <w:rFonts w:ascii="GHEA Grapalat" w:hAnsi="GHEA Grapalat" w:cs="Sylfaen"/>
        </w:rPr>
        <w:t>;</w:t>
      </w:r>
    </w:p>
    <w:p w:rsidR="00C20AD3" w:rsidRDefault="00544A12" w:rsidP="00637CD2">
      <w:pPr>
        <w:widowControl w:val="0"/>
        <w:tabs>
          <w:tab w:val="left" w:pos="1134"/>
        </w:tabs>
        <w:ind w:left="-360"/>
        <w:jc w:val="both"/>
        <w:rPr>
          <w:rFonts w:ascii="GHEA Grapalat" w:hAnsi="GHEA Grapalat" w:cs="Sylfaen"/>
        </w:rPr>
      </w:pPr>
      <w:r>
        <w:rPr>
          <w:rFonts w:ascii="GHEA Grapalat" w:hAnsi="GHEA Grapalat" w:cs="Sylfaen"/>
        </w:rPr>
        <w:t>-</w:t>
      </w:r>
      <w:r w:rsidR="00C20AD3"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F01662">
        <w:rPr>
          <w:rFonts w:ascii="GHEA Grapalat" w:hAnsi="GHEA Grapalat" w:cs="Sylfaen"/>
        </w:rPr>
        <w:t xml:space="preserve"> </w:t>
      </w:r>
      <w:r w:rsidR="00F01662">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sidR="00E176B0">
        <w:rPr>
          <w:rFonts w:ascii="GHEA Grapalat" w:hAnsi="GHEA Grapalat" w:cs="Sylfaen"/>
        </w:rPr>
        <w:t>,</w:t>
      </w:r>
      <w:r w:rsidRPr="004A296E">
        <w:rPr>
          <w:rFonts w:ascii="GHEA Grapalat" w:hAnsi="GHEA Grapalat" w:cs="Sylfaen"/>
        </w:rPr>
        <w:t xml:space="preserve"> </w:t>
      </w:r>
      <w:r w:rsidR="00C20AD3"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4B64BD">
        <w:rPr>
          <w:rFonts w:ascii="GHEA Grapalat" w:hAnsi="GHEA Grapalat" w:cs="Sylfaen"/>
        </w:rPr>
        <w:t>,</w:t>
      </w:r>
    </w:p>
    <w:p w:rsidR="004B64BD" w:rsidRPr="00671189" w:rsidRDefault="004B64BD" w:rsidP="004B64BD">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w:t>
      </w:r>
      <w:r w:rsidR="00264F97" w:rsidRPr="00671189">
        <w:rPr>
          <w:rFonts w:ascii="GHEA Grapalat" w:hAnsi="GHEA Grapalat" w:cs="Sylfaen"/>
        </w:rPr>
        <w:t>о</w:t>
      </w:r>
      <w:r w:rsidRPr="00671189">
        <w:rPr>
          <w:rFonts w:ascii="GHEA Grapalat" w:hAnsi="GHEA Grapalat" w:cs="Sylfaen"/>
        </w:rPr>
        <w:t>бстоятельство, предусмотренное в пункте 8.8.1 части 1 настоящего приглашения, не считается нарушением обязательств, взятых в рамках процесса закупки.</w:t>
      </w:r>
    </w:p>
    <w:p w:rsidR="003822FA" w:rsidRDefault="003822FA" w:rsidP="00B46D58">
      <w:pPr>
        <w:widowControl w:val="0"/>
        <w:tabs>
          <w:tab w:val="left" w:pos="1276"/>
        </w:tabs>
        <w:spacing w:after="160"/>
        <w:ind w:firstLine="567"/>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lastRenderedPageBreak/>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FootnoteReference"/>
          <w:rFonts w:ascii="GHEA Grapalat" w:hAnsi="GHEA Grapalat"/>
          <w:sz w:val="24"/>
          <w:szCs w:val="24"/>
        </w:rPr>
        <w:footnoteReference w:customMarkFollows="1" w:id="1"/>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84513E">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lastRenderedPageBreak/>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84513E" w:rsidRPr="00B6749E"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1E2047" w:rsidRPr="00B84C5F" w:rsidRDefault="00A93A41" w:rsidP="001E2047">
      <w:pPr>
        <w:widowControl w:val="0"/>
        <w:tabs>
          <w:tab w:val="left" w:pos="1134"/>
        </w:tabs>
        <w:jc w:val="both"/>
        <w:rPr>
          <w:rFonts w:ascii="GHEA Grapalat" w:hAnsi="GHEA Grapalat"/>
        </w:rPr>
      </w:pPr>
      <w:r>
        <w:rPr>
          <w:rFonts w:ascii="GHEA Grapalat" w:hAnsi="GHEA Grapalat"/>
          <w:lang w:val="hy-AM"/>
        </w:rPr>
        <w:t xml:space="preserve">      </w:t>
      </w:r>
      <w:r w:rsidR="00AA0AD8"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w:t>
      </w:r>
      <w:r w:rsidR="00E77A77">
        <w:rPr>
          <w:rFonts w:ascii="GHEA Grapalat" w:hAnsi="GHEA Grapalat"/>
        </w:rPr>
        <w:t xml:space="preserve"> уведомлением</w:t>
      </w:r>
      <w:r w:rsidR="00BD587C" w:rsidRPr="00C61190">
        <w:rPr>
          <w:rFonts w:ascii="GHEA Grapalat" w:hAnsi="GHEA Grapalat"/>
        </w:rPr>
        <w:t xml:space="preserve"> </w:t>
      </w:r>
      <w:r w:rsidR="001E2047" w:rsidRPr="00DF59E9">
        <w:rPr>
          <w:rFonts w:ascii="GHEA Grapalat" w:hAnsi="GHEA Grapalat"/>
        </w:rPr>
        <w:t xml:space="preserve">не подписывает договор и </w:t>
      </w:r>
      <w:r w:rsidR="001E2047">
        <w:rPr>
          <w:rFonts w:ascii="GHEA Grapalat" w:hAnsi="GHEA Grapalat"/>
        </w:rPr>
        <w:t xml:space="preserve"> не </w:t>
      </w:r>
      <w:r w:rsidR="001E2047" w:rsidRPr="00DF59E9">
        <w:rPr>
          <w:rFonts w:ascii="GHEA Grapalat" w:hAnsi="GHEA Grapalat"/>
        </w:rPr>
        <w:t>пред</w:t>
      </w:r>
      <w:r w:rsidR="001E2047">
        <w:rPr>
          <w:rFonts w:ascii="GHEA Grapalat" w:hAnsi="GHEA Grapalat"/>
        </w:rPr>
        <w:t>о</w:t>
      </w:r>
      <w:r w:rsidR="001E2047" w:rsidRPr="00DF59E9">
        <w:rPr>
          <w:rFonts w:ascii="GHEA Grapalat" w:hAnsi="GHEA Grapalat"/>
        </w:rPr>
        <w:t>ставляет заказчику обеспечени</w:t>
      </w:r>
      <w:r w:rsidR="001E2047">
        <w:rPr>
          <w:rFonts w:ascii="GHEA Grapalat" w:hAnsi="GHEA Grapalat"/>
        </w:rPr>
        <w:t xml:space="preserve">я </w:t>
      </w:r>
      <w:r w:rsidR="001E2047" w:rsidRPr="00DF59E9">
        <w:rPr>
          <w:rFonts w:ascii="GHEA Grapalat" w:hAnsi="GHEA Grapalat"/>
        </w:rPr>
        <w:t>квалификации и договора</w:t>
      </w:r>
      <w:r w:rsidR="001E2047">
        <w:rPr>
          <w:rFonts w:ascii="GHEA Grapalat" w:hAnsi="GHEA Grapalat"/>
        </w:rPr>
        <w:t>,</w:t>
      </w:r>
      <w:r w:rsidR="001E2047" w:rsidRPr="00C61190">
        <w:rPr>
          <w:rFonts w:ascii="GHEA Grapalat" w:hAnsi="GHEA Grapalat"/>
        </w:rPr>
        <w:t xml:space="preserve"> </w:t>
      </w:r>
      <w:r w:rsidR="001E2047" w:rsidRPr="00106011">
        <w:rPr>
          <w:rFonts w:ascii="GHEA Grapalat" w:hAnsi="GHEA Grapalat"/>
        </w:rPr>
        <w:t>а в случае, если проектом заключаемого договора предусмотрена предоплата</w:t>
      </w:r>
      <w:r w:rsidR="001E2047">
        <w:rPr>
          <w:rFonts w:ascii="GHEA Grapalat" w:hAnsi="GHEA Grapalat"/>
        </w:rPr>
        <w:t>-также обеспечение предоплаты</w:t>
      </w:r>
      <w:r w:rsidR="001E2047" w:rsidRPr="00106011">
        <w:rPr>
          <w:rFonts w:ascii="GHEA Grapalat" w:hAnsi="GHEA Grapalat"/>
        </w:rPr>
        <w:t xml:space="preserve">, </w:t>
      </w:r>
      <w:r w:rsidR="001E2047" w:rsidRPr="00996C18">
        <w:rPr>
          <w:rFonts w:ascii="GHEA Grapalat" w:hAnsi="GHEA Grapalat"/>
        </w:rPr>
        <w:t xml:space="preserve">то он лишается права подписания договора. </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p>
    <w:p w:rsidR="003D57AD" w:rsidRPr="00A31E26" w:rsidRDefault="00A6609C" w:rsidP="00801A4F">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 xml:space="preserve">Обеспечение квалификации </w:t>
      </w:r>
      <w:r w:rsidR="003D57AD" w:rsidRPr="00370E40">
        <w:rPr>
          <w:rFonts w:ascii="GHEA Grapalat" w:hAnsi="GHEA Grapalat"/>
        </w:rPr>
        <w:lastRenderedPageBreak/>
        <w:t>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p>
    <w:p w:rsidR="00AA0D5B" w:rsidRPr="007D61CE"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154DF" w:rsidRPr="007D61CE">
        <w:rPr>
          <w:rFonts w:ascii="GHEA Grapalat" w:hAnsi="GHEA Grapalat" w:cs="Sylfaen"/>
        </w:rPr>
        <w:t>,</w:t>
      </w:r>
      <w:r w:rsidR="00544769">
        <w:rPr>
          <w:rFonts w:ascii="GHEA Grapalat" w:hAnsi="GHEA Grapalat" w:cs="Sylfaen"/>
        </w:rPr>
        <w:t xml:space="preserve"> </w:t>
      </w:r>
      <w:r w:rsidR="00544769">
        <w:rPr>
          <w:rFonts w:ascii="GHEA Grapalat" w:hAnsi="GHEA Grapalat" w:cs="Sylfaen"/>
          <w:lang w:val="hy-AM"/>
        </w:rPr>
        <w:t>если выполнение контракта (соглашения) не является поэтапным</w:t>
      </w:r>
      <w:r w:rsidR="007D61CE">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r w:rsidR="00A31E26" w:rsidRPr="004A4643">
        <w:rPr>
          <w:rFonts w:ascii="GHEA Grapalat" w:hAnsi="GHEA Grapalat"/>
          <w:i/>
        </w:rPr>
        <w:t xml:space="preserve">в одностороннем порядке утвержденного заявления-в виде неустойки (приложение 5.1) или наличных </w:t>
      </w:r>
      <w:r w:rsidR="00A31E26" w:rsidRPr="004A4643">
        <w:rPr>
          <w:rFonts w:ascii="GHEA Grapalat" w:hAnsi="GHEA Grapalat"/>
          <w:i/>
        </w:rPr>
        <w:lastRenderedPageBreak/>
        <w:t>денег</w:t>
      </w:r>
      <w:r w:rsidR="00375E5E">
        <w:rPr>
          <w:rFonts w:ascii="GHEA Grapalat" w:hAnsi="GHEA Grapalat"/>
        </w:rPr>
        <w:t>.</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A31E26">
        <w:rPr>
          <w:rFonts w:ascii="GHEA Grapalat" w:hAnsi="GHEA Grapalat"/>
        </w:rPr>
        <w:t>2</w:t>
      </w:r>
      <w:r w:rsidR="00411A25">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ins w:id="5" w:author="Inesa Kocharyan" w:date="2023-07-07T16:48:00Z"/>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или Министерством Финансов РА</w:t>
      </w:r>
      <w:r w:rsidR="00091C48"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lastRenderedPageBreak/>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D70281" w:rsidRDefault="00D70281" w:rsidP="001075CA">
      <w:pPr>
        <w:widowControl w:val="0"/>
        <w:tabs>
          <w:tab w:val="left" w:pos="1134"/>
        </w:tabs>
        <w:spacing w:after="160"/>
        <w:ind w:firstLine="567"/>
        <w:jc w:val="both"/>
        <w:rPr>
          <w:rFonts w:ascii="GHEA Grapalat" w:hAnsi="GHEA Grapalat"/>
        </w:rPr>
      </w:pP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362FEF" w:rsidRDefault="00362FEF">
      <w:pPr>
        <w:rPr>
          <w:rFonts w:ascii="GHEA Grapalat" w:hAnsi="GHEA Grapalat" w:cs="Sylfaen"/>
        </w:rPr>
      </w:pPr>
      <w:r>
        <w:rPr>
          <w:rFonts w:ascii="GHEA Grapalat" w:hAnsi="GHEA Grapalat" w:cs="Sylfaen"/>
        </w:rPr>
        <w:br w:type="page"/>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w:t>
      </w:r>
      <w:r w:rsidRPr="000B56C9">
        <w:rPr>
          <w:rFonts w:ascii="GHEA Grapalat" w:hAnsi="GHEA Grapalat"/>
        </w:rPr>
        <w:lastRenderedPageBreak/>
        <w:t>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lastRenderedPageBreak/>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00A31E26" w:rsidRPr="009044F1">
        <w:rPr>
          <w:rFonts w:ascii="GHEA Grapalat" w:hAnsi="GHEA Grapalat"/>
          <w:b/>
        </w:rPr>
        <w:t xml:space="preserve">ЗАЯВКИ НА </w:t>
      </w:r>
      <w:r w:rsidR="00A31E26">
        <w:rPr>
          <w:rFonts w:ascii="GHEA Grapalat" w:hAnsi="GHEA Grapalat"/>
          <w:b/>
        </w:rPr>
        <w:t>ЗАПРОС КОТИРОВ</w:t>
      </w:r>
      <w:r w:rsidR="00A31E26" w:rsidRPr="00A406D0">
        <w:rPr>
          <w:rFonts w:ascii="GHEA Grapalat" w:hAnsi="GHEA Grapalat"/>
          <w:b/>
        </w:rPr>
        <w:t>КИ</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2"/>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A31E26">
        <w:rPr>
          <w:rFonts w:ascii="GHEA Grapalat" w:hAnsi="GHEA Grapalat"/>
        </w:rPr>
        <w:t>двух</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A31E26" w:rsidRDefault="00A31E26">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A31E26"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w:t>
      </w:r>
      <w:r w:rsidRPr="00042482">
        <w:rPr>
          <w:rFonts w:ascii="GHEA Grapalat" w:hAnsi="GHEA Grapalat"/>
          <w:b/>
          <w:sz w:val="24"/>
          <w:szCs w:val="24"/>
        </w:rPr>
        <w:t>с котировки</w:t>
      </w:r>
      <w:r w:rsidR="00123294" w:rsidRPr="00BF4E90">
        <w:rPr>
          <w:rFonts w:ascii="GHEA Grapalat" w:hAnsi="GHEA Grapalat" w:cs="Arial"/>
          <w:b/>
          <w:sz w:val="24"/>
          <w:szCs w:val="24"/>
        </w:rPr>
        <w:br/>
      </w:r>
      <w:r w:rsidR="00B2572B" w:rsidRPr="00374F4A">
        <w:rPr>
          <w:rFonts w:ascii="GHEA Grapalat" w:hAnsi="GHEA Grapalat"/>
          <w:b/>
          <w:sz w:val="24"/>
          <w:szCs w:val="24"/>
        </w:rPr>
        <w:t xml:space="preserve">под кодом </w:t>
      </w:r>
      <w:r w:rsidRPr="00E85C5B">
        <w:rPr>
          <w:rFonts w:ascii="GHEA Grapalat" w:hAnsi="GHEA Grapalat"/>
          <w:sz w:val="24"/>
          <w:szCs w:val="24"/>
        </w:rPr>
        <w:t>AMGNMD-GHAPDzB-26/01</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A868B1" w:rsidRPr="00BF4E90">
        <w:rPr>
          <w:rFonts w:ascii="GHEA Grapalat" w:hAnsi="GHEA Grapalat"/>
          <w:b w:val="0"/>
          <w:sz w:val="24"/>
          <w:szCs w:val="24"/>
        </w:rPr>
        <w:t xml:space="preserve">на </w:t>
      </w:r>
      <w:r w:rsidR="00A868B1">
        <w:rPr>
          <w:rFonts w:ascii="GHEA Grapalat" w:hAnsi="GHEA Grapalat"/>
          <w:b w:val="0"/>
          <w:sz w:val="24"/>
          <w:szCs w:val="24"/>
        </w:rPr>
        <w:t>запро</w:t>
      </w:r>
      <w:r w:rsidR="00A868B1" w:rsidRPr="00042482">
        <w:rPr>
          <w:rFonts w:ascii="GHEA Grapalat" w:hAnsi="GHEA Grapalat"/>
          <w:b w:val="0"/>
          <w:sz w:val="24"/>
          <w:szCs w:val="24"/>
        </w:rPr>
        <w:t>с котировки</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A31E26" w:rsidRDefault="00A31E26" w:rsidP="00A31E26">
      <w:pPr>
        <w:jc w:val="both"/>
        <w:rPr>
          <w:rFonts w:ascii="GHEA Grapalat" w:hAnsi="GHEA Grapalat" w:cs="Sylfaen"/>
        </w:rPr>
      </w:pPr>
      <w:r w:rsidRPr="00E85C5B">
        <w:rPr>
          <w:rFonts w:ascii="GHEA Grapalat" w:hAnsi="GHEA Grapalat"/>
          <w:lang w:val="af-ZA"/>
        </w:rPr>
        <w:t>Средняя школа имени Норамарга Агапи Кадешяна Араратской области РА " ГНКО</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85C5B">
        <w:rPr>
          <w:rFonts w:ascii="GHEA Grapalat" w:hAnsi="GHEA Grapalat"/>
        </w:rPr>
        <w:t>AMGNMD-GHAPDzB-26/01</w:t>
      </w:r>
      <w:r w:rsidR="00A868B1">
        <w:rPr>
          <w:rFonts w:ascii="GHEA Grapalat" w:hAnsi="GHEA Grapalat" w:cs="Sylfaen"/>
        </w:rPr>
        <w:t xml:space="preserve"> </w:t>
      </w:r>
      <w:r w:rsidR="00A868B1" w:rsidRPr="00BF4E90">
        <w:rPr>
          <w:rFonts w:ascii="GHEA Grapalat" w:hAnsi="GHEA Grapalat"/>
          <w:b/>
        </w:rPr>
        <w:t xml:space="preserve"> </w:t>
      </w:r>
      <w:r w:rsidR="00A868B1">
        <w:rPr>
          <w:rFonts w:ascii="GHEA Grapalat" w:hAnsi="GHEA Grapalat"/>
          <w:b/>
        </w:rPr>
        <w:t>запро</w:t>
      </w:r>
      <w:r w:rsidR="00A868B1" w:rsidRPr="00042482">
        <w:rPr>
          <w:rFonts w:ascii="GHEA Grapalat" w:hAnsi="GHEA Grapalat"/>
          <w:b/>
        </w:rPr>
        <w:t>с котировки</w:t>
      </w:r>
      <w:r w:rsidR="00A868B1" w:rsidRPr="00DA5EA0">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9E1F0A">
      <w:pPr>
        <w:rPr>
          <w:rFonts w:ascii="GHEA Grapalat" w:hAnsi="GHEA Grapalat"/>
          <w:i/>
          <w:sz w:val="16"/>
          <w:vertAlign w:val="superscript"/>
          <w:lang w:val="es-ES"/>
        </w:rPr>
      </w:pPr>
    </w:p>
    <w:p w:rsidR="009E1F0A" w:rsidRPr="004F23CF" w:rsidRDefault="009E1F0A" w:rsidP="009E1F0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00A868B1" w:rsidRPr="00A868B1">
        <w:rPr>
          <w:rFonts w:ascii="GHEA Grapalat" w:hAnsi="GHEA Grapalat"/>
        </w:rPr>
        <w:t>на запрос котировки</w:t>
      </w:r>
      <w:r w:rsidR="00A868B1" w:rsidRPr="004F23CF">
        <w:rPr>
          <w:rFonts w:ascii="GHEA Grapalat" w:hAnsi="GHEA Grapalat"/>
          <w:color w:val="000000" w:themeColor="text1"/>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00A31E26" w:rsidRPr="00E85C5B">
        <w:rPr>
          <w:rFonts w:ascii="GHEA Grapalat" w:hAnsi="GHEA Grapalat"/>
        </w:rPr>
        <w:t>AMGNMD-GHAPDzB-26/01</w:t>
      </w:r>
      <w:r w:rsidR="00A31E26">
        <w:rPr>
          <w:rFonts w:ascii="GHEA Grapalat" w:hAnsi="GHEA Grapalat"/>
        </w:rPr>
        <w:t xml:space="preserve"> </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lastRenderedPageBreak/>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rsidR="006B3E56" w:rsidRPr="00AF791F" w:rsidRDefault="006B3E56" w:rsidP="00AF791F">
      <w:pPr>
        <w:pStyle w:val="ListParagraph"/>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A868B1" w:rsidRPr="00A868B1">
        <w:rPr>
          <w:rFonts w:ascii="GHEA Grapalat" w:hAnsi="GHEA Grapalat"/>
        </w:rPr>
        <w:t>на запрос котировки</w:t>
      </w:r>
      <w:r w:rsidR="00A868B1" w:rsidRPr="004F23CF">
        <w:rPr>
          <w:rFonts w:ascii="GHEA Grapalat" w:hAnsi="GHEA Grapalat"/>
          <w:color w:val="000000" w:themeColor="text1"/>
        </w:rPr>
        <w:t xml:space="preserve"> </w:t>
      </w:r>
      <w:r w:rsidRPr="00AF791F">
        <w:rPr>
          <w:rFonts w:ascii="GHEA Grapalat" w:hAnsi="GHEA Grapalat"/>
        </w:rPr>
        <w:t xml:space="preserve">под кодом </w:t>
      </w:r>
      <w:r w:rsidR="00A31E26" w:rsidRPr="00E85C5B">
        <w:rPr>
          <w:rFonts w:ascii="GHEA Grapalat" w:hAnsi="GHEA Grapalat"/>
        </w:rPr>
        <w:t>AMGNMD-GHAPDzB-26/01</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8B1" w:rsidRPr="00A868B1">
        <w:rPr>
          <w:rFonts w:ascii="GHEA Grapalat" w:hAnsi="GHEA Grapalat"/>
        </w:rPr>
        <w:t>на запрос котировки</w:t>
      </w:r>
      <w:r w:rsidR="00A868B1" w:rsidRPr="004F23CF">
        <w:rPr>
          <w:rFonts w:ascii="GHEA Grapalat" w:hAnsi="GHEA Grapalat"/>
          <w:color w:val="000000" w:themeColor="text1"/>
        </w:rPr>
        <w:t xml:space="preserve"> </w:t>
      </w:r>
      <w:r>
        <w:rPr>
          <w:rFonts w:ascii="GHEA Grapalat" w:hAnsi="GHEA Grapalat"/>
        </w:rPr>
        <w:t xml:space="preserve">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6"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3"/>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A31E26" w:rsidRPr="00B22ED7" w:rsidRDefault="00A31E26" w:rsidP="00A31E26">
      <w:pPr>
        <w:pStyle w:val="BodyTextIndent3"/>
        <w:widowControl w:val="0"/>
        <w:spacing w:after="160" w:line="240" w:lineRule="auto"/>
        <w:ind w:firstLine="0"/>
        <w:jc w:val="right"/>
        <w:rPr>
          <w:rFonts w:ascii="GHEA Grapalat" w:hAnsi="GHEA Grapalat" w:cs="Arial"/>
          <w:b/>
          <w:sz w:val="24"/>
          <w:szCs w:val="24"/>
        </w:rPr>
      </w:pPr>
      <w:r w:rsidRPr="00B22ED7">
        <w:rPr>
          <w:rFonts w:ascii="GHEA Grapalat" w:hAnsi="GHEA Grapalat"/>
          <w:b/>
          <w:sz w:val="24"/>
          <w:szCs w:val="24"/>
        </w:rPr>
        <w:t>к Приглашению на запрос котировки</w:t>
      </w:r>
      <w:r w:rsidRPr="00B22ED7">
        <w:rPr>
          <w:rFonts w:ascii="GHEA Grapalat" w:hAnsi="GHEA Grapalat" w:cs="Arial"/>
          <w:b/>
          <w:sz w:val="24"/>
          <w:szCs w:val="24"/>
        </w:rPr>
        <w:br/>
      </w:r>
      <w:r w:rsidRPr="00B22ED7">
        <w:rPr>
          <w:rFonts w:ascii="GHEA Grapalat" w:hAnsi="GHEA Grapalat"/>
          <w:b/>
          <w:sz w:val="24"/>
          <w:szCs w:val="24"/>
        </w:rPr>
        <w:t xml:space="preserve">под кодом </w:t>
      </w:r>
      <w:r w:rsidRPr="00E85C5B">
        <w:rPr>
          <w:rFonts w:ascii="GHEA Grapalat" w:hAnsi="GHEA Grapalat"/>
          <w:sz w:val="24"/>
          <w:szCs w:val="24"/>
        </w:rPr>
        <w:t>AMGNMD</w:t>
      </w:r>
      <w:r w:rsidRPr="00B22ED7">
        <w:rPr>
          <w:rFonts w:ascii="GHEA Grapalat" w:hAnsi="GHEA Grapalat"/>
          <w:sz w:val="24"/>
          <w:szCs w:val="24"/>
        </w:rPr>
        <w:t>-</w:t>
      </w:r>
      <w:r w:rsidRPr="00E85C5B">
        <w:rPr>
          <w:rFonts w:ascii="GHEA Grapalat" w:hAnsi="GHEA Grapalat"/>
          <w:sz w:val="24"/>
          <w:szCs w:val="24"/>
        </w:rPr>
        <w:t>GHAPDzB</w:t>
      </w:r>
      <w:r w:rsidRPr="00B22ED7">
        <w:rPr>
          <w:rFonts w:ascii="GHEA Grapalat" w:hAnsi="GHEA Grapalat"/>
          <w:sz w:val="24"/>
          <w:szCs w:val="24"/>
        </w:rPr>
        <w:t>-26/01</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r w:rsidR="00A31E26">
        <w:rPr>
          <w:rFonts w:ascii="GHEA Grapalat" w:hAnsi="GHEA Grapalat"/>
        </w:rPr>
        <w:t>запроса котировок</w:t>
      </w:r>
      <w:r w:rsidRPr="009044F1">
        <w:rPr>
          <w:rFonts w:ascii="GHEA Grapalat" w:hAnsi="GHEA Grapalat"/>
        </w:rPr>
        <w:t xml:space="preserve"> под кодом </w:t>
      </w:r>
      <w:r w:rsidR="00A31E26" w:rsidRPr="00E85C5B">
        <w:rPr>
          <w:rFonts w:ascii="GHEA Grapalat" w:hAnsi="GHEA Grapalat"/>
        </w:rPr>
        <w:t>AMGNMD-GHAPDzB-26/01</w:t>
      </w:r>
      <w:r w:rsidR="00A31E26">
        <w:rPr>
          <w:rFonts w:ascii="GHEA Grapalat" w:hAnsi="GHEA Grapalat"/>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4169"/>
        <w:gridCol w:w="4075"/>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2"/>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A31E26" w:rsidRPr="00206AF8" w:rsidTr="00A31E26">
        <w:trPr>
          <w:trHeight w:val="696"/>
        </w:trPr>
        <w:tc>
          <w:tcPr>
            <w:tcW w:w="1042" w:type="dxa"/>
            <w:vMerge/>
            <w:vAlign w:val="center"/>
          </w:tcPr>
          <w:p w:rsidR="00A31E26" w:rsidRPr="00206AF8" w:rsidRDefault="00A31E26" w:rsidP="00FF3F2A">
            <w:pPr>
              <w:widowControl w:val="0"/>
              <w:jc w:val="center"/>
              <w:rPr>
                <w:rFonts w:ascii="GHEA Grapalat" w:hAnsi="GHEA Grapalat"/>
                <w:b/>
                <w:bCs/>
                <w:sz w:val="20"/>
                <w:szCs w:val="20"/>
              </w:rPr>
            </w:pPr>
          </w:p>
        </w:tc>
        <w:tc>
          <w:tcPr>
            <w:tcW w:w="4169" w:type="dxa"/>
            <w:vAlign w:val="center"/>
          </w:tcPr>
          <w:p w:rsidR="00A31E26" w:rsidRPr="00206AF8" w:rsidRDefault="00A31E26"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4075" w:type="dxa"/>
            <w:vAlign w:val="center"/>
          </w:tcPr>
          <w:p w:rsidR="00A31E26" w:rsidRPr="00206AF8" w:rsidRDefault="00A31E26"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A31E26" w:rsidRPr="00206AF8" w:rsidTr="00A31E26">
        <w:tc>
          <w:tcPr>
            <w:tcW w:w="1042" w:type="dxa"/>
          </w:tcPr>
          <w:p w:rsidR="00A31E26" w:rsidRPr="00206AF8" w:rsidRDefault="00A31E26" w:rsidP="00FF3F2A">
            <w:pPr>
              <w:pStyle w:val="Heading3"/>
              <w:keepNext w:val="0"/>
              <w:widowControl w:val="0"/>
              <w:spacing w:line="240" w:lineRule="auto"/>
              <w:jc w:val="left"/>
              <w:rPr>
                <w:rFonts w:ascii="GHEA Grapalat" w:hAnsi="GHEA Grapalat"/>
                <w:b/>
              </w:rPr>
            </w:pPr>
          </w:p>
        </w:tc>
        <w:tc>
          <w:tcPr>
            <w:tcW w:w="4169" w:type="dxa"/>
          </w:tcPr>
          <w:p w:rsidR="00A31E26" w:rsidRPr="00206AF8" w:rsidRDefault="00A31E26" w:rsidP="00FF3F2A">
            <w:pPr>
              <w:pStyle w:val="Heading3"/>
              <w:keepNext w:val="0"/>
              <w:widowControl w:val="0"/>
              <w:spacing w:line="240" w:lineRule="auto"/>
              <w:jc w:val="left"/>
              <w:rPr>
                <w:rFonts w:ascii="GHEA Grapalat" w:hAnsi="GHEA Grapalat"/>
                <w:b/>
              </w:rPr>
            </w:pPr>
          </w:p>
        </w:tc>
        <w:tc>
          <w:tcPr>
            <w:tcW w:w="4075" w:type="dxa"/>
          </w:tcPr>
          <w:p w:rsidR="00A31E26" w:rsidRPr="00206AF8" w:rsidRDefault="00A31E26" w:rsidP="00FF3F2A">
            <w:pPr>
              <w:pStyle w:val="Heading3"/>
              <w:keepNext w:val="0"/>
              <w:widowControl w:val="0"/>
              <w:spacing w:line="240" w:lineRule="auto"/>
              <w:jc w:val="left"/>
              <w:rPr>
                <w:rFonts w:ascii="GHEA Grapalat" w:hAnsi="GHEA Grapalat"/>
                <w:b/>
              </w:rPr>
            </w:pPr>
          </w:p>
        </w:tc>
      </w:tr>
      <w:tr w:rsidR="00A31E26" w:rsidRPr="00206AF8" w:rsidTr="00A31E26">
        <w:tc>
          <w:tcPr>
            <w:tcW w:w="1042" w:type="dxa"/>
          </w:tcPr>
          <w:p w:rsidR="00A31E26" w:rsidRPr="00206AF8" w:rsidRDefault="00A31E26" w:rsidP="00FF3F2A">
            <w:pPr>
              <w:pStyle w:val="Heading3"/>
              <w:keepNext w:val="0"/>
              <w:widowControl w:val="0"/>
              <w:spacing w:line="240" w:lineRule="auto"/>
              <w:jc w:val="left"/>
              <w:rPr>
                <w:rFonts w:ascii="GHEA Grapalat" w:hAnsi="GHEA Grapalat"/>
                <w:b/>
              </w:rPr>
            </w:pPr>
          </w:p>
        </w:tc>
        <w:tc>
          <w:tcPr>
            <w:tcW w:w="4169" w:type="dxa"/>
          </w:tcPr>
          <w:p w:rsidR="00A31E26" w:rsidRPr="00206AF8" w:rsidRDefault="00A31E26" w:rsidP="00FF3F2A">
            <w:pPr>
              <w:pStyle w:val="Heading3"/>
              <w:keepNext w:val="0"/>
              <w:widowControl w:val="0"/>
              <w:spacing w:line="240" w:lineRule="auto"/>
              <w:jc w:val="left"/>
              <w:rPr>
                <w:rFonts w:ascii="GHEA Grapalat" w:hAnsi="GHEA Grapalat"/>
                <w:b/>
              </w:rPr>
            </w:pPr>
          </w:p>
        </w:tc>
        <w:tc>
          <w:tcPr>
            <w:tcW w:w="4075" w:type="dxa"/>
          </w:tcPr>
          <w:p w:rsidR="00A31E26" w:rsidRPr="00206AF8" w:rsidRDefault="00A31E26" w:rsidP="00FF3F2A">
            <w:pPr>
              <w:pStyle w:val="Heading3"/>
              <w:keepNext w:val="0"/>
              <w:widowControl w:val="0"/>
              <w:spacing w:line="240" w:lineRule="auto"/>
              <w:jc w:val="left"/>
              <w:rPr>
                <w:rFonts w:ascii="GHEA Grapalat" w:hAnsi="GHEA Grapalat"/>
                <w:b/>
              </w:rPr>
            </w:pPr>
          </w:p>
        </w:tc>
      </w:tr>
      <w:tr w:rsidR="00A31E26" w:rsidRPr="00206AF8" w:rsidTr="00A31E26">
        <w:tc>
          <w:tcPr>
            <w:tcW w:w="1042" w:type="dxa"/>
          </w:tcPr>
          <w:p w:rsidR="00A31E26" w:rsidRPr="00206AF8" w:rsidRDefault="00A31E26" w:rsidP="00FF3F2A">
            <w:pPr>
              <w:pStyle w:val="Heading3"/>
              <w:keepNext w:val="0"/>
              <w:widowControl w:val="0"/>
              <w:spacing w:line="240" w:lineRule="auto"/>
              <w:jc w:val="left"/>
              <w:rPr>
                <w:rFonts w:ascii="GHEA Grapalat" w:hAnsi="GHEA Grapalat"/>
                <w:b/>
              </w:rPr>
            </w:pPr>
          </w:p>
        </w:tc>
        <w:tc>
          <w:tcPr>
            <w:tcW w:w="4169" w:type="dxa"/>
          </w:tcPr>
          <w:p w:rsidR="00A31E26" w:rsidRPr="00206AF8" w:rsidRDefault="00A31E26" w:rsidP="00FF3F2A">
            <w:pPr>
              <w:pStyle w:val="Heading3"/>
              <w:keepNext w:val="0"/>
              <w:widowControl w:val="0"/>
              <w:spacing w:line="240" w:lineRule="auto"/>
              <w:jc w:val="left"/>
              <w:rPr>
                <w:rFonts w:ascii="GHEA Grapalat" w:hAnsi="GHEA Grapalat"/>
                <w:b/>
              </w:rPr>
            </w:pPr>
          </w:p>
        </w:tc>
        <w:tc>
          <w:tcPr>
            <w:tcW w:w="4075" w:type="dxa"/>
          </w:tcPr>
          <w:p w:rsidR="00A31E26" w:rsidRPr="00206AF8" w:rsidRDefault="00A31E26"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A31E26" w:rsidRPr="00B22ED7" w:rsidRDefault="00A31E26" w:rsidP="00A31E26">
      <w:pPr>
        <w:pStyle w:val="BodyTextIndent3"/>
        <w:widowControl w:val="0"/>
        <w:spacing w:after="160" w:line="240" w:lineRule="auto"/>
        <w:ind w:firstLine="0"/>
        <w:jc w:val="right"/>
        <w:rPr>
          <w:rFonts w:ascii="GHEA Grapalat" w:hAnsi="GHEA Grapalat" w:cs="Arial"/>
          <w:b/>
          <w:sz w:val="24"/>
          <w:szCs w:val="24"/>
        </w:rPr>
      </w:pPr>
      <w:r w:rsidRPr="00B22ED7">
        <w:rPr>
          <w:rFonts w:ascii="GHEA Grapalat" w:hAnsi="GHEA Grapalat"/>
          <w:b/>
          <w:sz w:val="24"/>
          <w:szCs w:val="24"/>
        </w:rPr>
        <w:t>к Приглашению на запрос котировки</w:t>
      </w:r>
      <w:r w:rsidRPr="00B22ED7">
        <w:rPr>
          <w:rFonts w:ascii="GHEA Grapalat" w:hAnsi="GHEA Grapalat" w:cs="Arial"/>
          <w:b/>
          <w:sz w:val="24"/>
          <w:szCs w:val="24"/>
        </w:rPr>
        <w:br/>
      </w:r>
      <w:r w:rsidRPr="00B22ED7">
        <w:rPr>
          <w:rFonts w:ascii="GHEA Grapalat" w:hAnsi="GHEA Grapalat"/>
          <w:b/>
          <w:sz w:val="24"/>
          <w:szCs w:val="24"/>
        </w:rPr>
        <w:t xml:space="preserve">под кодом </w:t>
      </w:r>
      <w:r w:rsidRPr="00E85C5B">
        <w:rPr>
          <w:rFonts w:ascii="GHEA Grapalat" w:hAnsi="GHEA Grapalat"/>
          <w:sz w:val="24"/>
          <w:szCs w:val="24"/>
        </w:rPr>
        <w:t>AMGNMD</w:t>
      </w:r>
      <w:r w:rsidRPr="00B22ED7">
        <w:rPr>
          <w:rFonts w:ascii="GHEA Grapalat" w:hAnsi="GHEA Grapalat"/>
          <w:sz w:val="24"/>
          <w:szCs w:val="24"/>
        </w:rPr>
        <w:t>-</w:t>
      </w:r>
      <w:r w:rsidRPr="00E85C5B">
        <w:rPr>
          <w:rFonts w:ascii="GHEA Grapalat" w:hAnsi="GHEA Grapalat"/>
          <w:sz w:val="24"/>
          <w:szCs w:val="24"/>
        </w:rPr>
        <w:t>GHAPDzB</w:t>
      </w:r>
      <w:r w:rsidRPr="00B22ED7">
        <w:rPr>
          <w:rFonts w:ascii="GHEA Grapalat" w:hAnsi="GHEA Grapalat"/>
          <w:sz w:val="24"/>
          <w:szCs w:val="24"/>
        </w:rPr>
        <w:t>-26/01</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7"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AE3CD6"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AE3CD6"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AE3CD6"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AE3CD6"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AE3CD6"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AE3CD6"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AE3CD6"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AE3CD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AE3CD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AE3CD6"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AE3CD6"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w:t>
            </w:r>
            <w:r w:rsidR="00F016A2" w:rsidRPr="00BA30D4">
              <w:rPr>
                <w:rFonts w:ascii="GHEA Grapalat" w:eastAsia="GHEA Grapalat" w:hAnsi="GHEA Grapalat" w:cs="GHEA Grapalat"/>
              </w:rPr>
              <w:lastRenderedPageBreak/>
              <w:t>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AE3CD6"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AE3CD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AE3CD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AE3CD6"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AE3CD6"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AE3CD6"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AE3CD6"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F016A2" w:rsidRPr="00B23852" w:rsidRDefault="00AE3CD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AE3CD6"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AE3CD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AE3CD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16A2" w:rsidRPr="00E61782"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rsidTr="006D2CDF">
        <w:tc>
          <w:tcPr>
            <w:tcW w:w="9016" w:type="dxa"/>
            <w:shd w:val="clear" w:color="auto" w:fill="DBE5F1" w:themeFill="accent1" w:themeFillTint="33"/>
          </w:tcPr>
          <w:p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6D2CDF">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8"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w:t>
      </w:r>
      <w:r w:rsidRPr="000306ED">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lastRenderedPageBreak/>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w:t>
      </w:r>
      <w:r w:rsidRPr="000306ED">
        <w:rPr>
          <w:rFonts w:ascii="GHEA Grapalat" w:hAnsi="GHEA Grapalat"/>
        </w:rPr>
        <w:lastRenderedPageBreak/>
        <w:t xml:space="preserve">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w:t>
      </w:r>
      <w:r w:rsidRPr="000306ED">
        <w:rPr>
          <w:rFonts w:ascii="GHEA Grapalat" w:hAnsi="GHEA Grapalat"/>
        </w:rPr>
        <w:lastRenderedPageBreak/>
        <w:t>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F4737F" w:rsidRPr="00B22ED7" w:rsidRDefault="00F4737F" w:rsidP="00F4737F">
      <w:pPr>
        <w:pStyle w:val="BodyTextIndent3"/>
        <w:widowControl w:val="0"/>
        <w:spacing w:after="160" w:line="240" w:lineRule="auto"/>
        <w:ind w:firstLine="0"/>
        <w:jc w:val="right"/>
        <w:rPr>
          <w:rFonts w:ascii="GHEA Grapalat" w:hAnsi="GHEA Grapalat" w:cs="Arial"/>
          <w:b/>
          <w:sz w:val="24"/>
          <w:szCs w:val="24"/>
        </w:rPr>
      </w:pPr>
      <w:r w:rsidRPr="00B22ED7">
        <w:rPr>
          <w:rFonts w:ascii="GHEA Grapalat" w:hAnsi="GHEA Grapalat"/>
          <w:b/>
          <w:sz w:val="24"/>
          <w:szCs w:val="24"/>
        </w:rPr>
        <w:t>к Приглашению на запрос котировки</w:t>
      </w:r>
      <w:r w:rsidRPr="00B22ED7">
        <w:rPr>
          <w:rFonts w:ascii="GHEA Grapalat" w:hAnsi="GHEA Grapalat" w:cs="Arial"/>
          <w:b/>
          <w:sz w:val="24"/>
          <w:szCs w:val="24"/>
        </w:rPr>
        <w:br/>
      </w:r>
      <w:r w:rsidRPr="00B22ED7">
        <w:rPr>
          <w:rFonts w:ascii="GHEA Grapalat" w:hAnsi="GHEA Grapalat"/>
          <w:b/>
          <w:sz w:val="24"/>
          <w:szCs w:val="24"/>
        </w:rPr>
        <w:t xml:space="preserve">под кодом </w:t>
      </w:r>
      <w:r w:rsidRPr="00E85C5B">
        <w:rPr>
          <w:rFonts w:ascii="GHEA Grapalat" w:hAnsi="GHEA Grapalat"/>
          <w:sz w:val="24"/>
          <w:szCs w:val="24"/>
        </w:rPr>
        <w:t>AMGNMD</w:t>
      </w:r>
      <w:r w:rsidRPr="00B22ED7">
        <w:rPr>
          <w:rFonts w:ascii="GHEA Grapalat" w:hAnsi="GHEA Grapalat"/>
          <w:sz w:val="24"/>
          <w:szCs w:val="24"/>
        </w:rPr>
        <w:t>-</w:t>
      </w:r>
      <w:r w:rsidRPr="00E85C5B">
        <w:rPr>
          <w:rFonts w:ascii="GHEA Grapalat" w:hAnsi="GHEA Grapalat"/>
          <w:sz w:val="24"/>
          <w:szCs w:val="24"/>
        </w:rPr>
        <w:t>GHAPDzB</w:t>
      </w:r>
      <w:r w:rsidRPr="00B22ED7">
        <w:rPr>
          <w:rFonts w:ascii="GHEA Grapalat" w:hAnsi="GHEA Grapalat"/>
          <w:sz w:val="24"/>
          <w:szCs w:val="24"/>
        </w:rPr>
        <w:t>-26/01</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646FC" w:rsidRPr="008842CE" w:rsidRDefault="00B2572B" w:rsidP="00F4737F">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F4737F">
        <w:rPr>
          <w:rFonts w:ascii="GHEA Grapalat" w:hAnsi="GHEA Grapalat"/>
          <w:spacing w:val="-6"/>
        </w:rPr>
        <w:t>запрос котировки</w:t>
      </w:r>
      <w:r w:rsidRPr="005744FC">
        <w:rPr>
          <w:rFonts w:ascii="GHEA Grapalat" w:hAnsi="GHEA Grapalat"/>
          <w:spacing w:val="-6"/>
        </w:rPr>
        <w:t xml:space="preserve"> под кодом </w:t>
      </w:r>
      <w:r w:rsidR="00F4737F" w:rsidRPr="00E85C5B">
        <w:rPr>
          <w:rFonts w:ascii="GHEA Grapalat" w:hAnsi="GHEA Grapalat"/>
        </w:rPr>
        <w:t>AMGNMD</w:t>
      </w:r>
      <w:r w:rsidR="00F4737F" w:rsidRPr="00B22ED7">
        <w:rPr>
          <w:rFonts w:ascii="GHEA Grapalat" w:hAnsi="GHEA Grapalat"/>
        </w:rPr>
        <w:t>-</w:t>
      </w:r>
      <w:r w:rsidR="00F4737F" w:rsidRPr="00E85C5B">
        <w:rPr>
          <w:rFonts w:ascii="GHEA Grapalat" w:hAnsi="GHEA Grapalat"/>
        </w:rPr>
        <w:t>GHAPDzB</w:t>
      </w:r>
      <w:r w:rsidR="00F4737F" w:rsidRPr="00B22ED7">
        <w:rPr>
          <w:rFonts w:ascii="GHEA Grapalat" w:hAnsi="GHEA Grapalat"/>
        </w:rPr>
        <w:t>-26/01</w:t>
      </w:r>
      <w:r w:rsidRPr="005744FC">
        <w:rPr>
          <w:rFonts w:ascii="GHEA Grapalat" w:hAnsi="GHEA Grapalat"/>
          <w:spacing w:val="-6"/>
        </w:rPr>
        <w:t>,</w:t>
      </w:r>
      <w:r w:rsidRPr="009044F1">
        <w:rPr>
          <w:rFonts w:ascii="GHEA Grapalat" w:hAnsi="GHEA Grapalat"/>
        </w:rPr>
        <w:t xml:space="preserve"> </w:t>
      </w:r>
      <w:r w:rsidR="005744FC" w:rsidRPr="009044F1">
        <w:rPr>
          <w:rFonts w:ascii="GHEA Grapalat" w:hAnsi="GHEA Grapalat"/>
        </w:rPr>
        <w:t xml:space="preserve">в </w:t>
      </w:r>
      <w:r w:rsidRPr="009044F1">
        <w:rPr>
          <w:rFonts w:ascii="GHEA Grapalat" w:hAnsi="GHEA Grapalat"/>
        </w:rPr>
        <w:t>том числе проект заключаемого договора</w:t>
      </w:r>
      <w:r w:rsidR="005744FC" w:rsidRPr="005744FC">
        <w:rPr>
          <w:rFonts w:ascii="GHEA Grapalat" w:hAnsi="GHEA Grapalat"/>
        </w:rPr>
        <w:t xml:space="preserve"> </w:t>
      </w:r>
      <w:r w:rsidRPr="005744FC">
        <w:rPr>
          <w:rFonts w:ascii="GHEA Grapalat" w:hAnsi="GHEA Grapalat"/>
        </w:rPr>
        <w:t>___</w:t>
      </w:r>
      <w:r w:rsidR="005744FC" w:rsidRPr="005744FC">
        <w:rPr>
          <w:rFonts w:ascii="GHEA Grapalat" w:hAnsi="GHEA Grapalat"/>
        </w:rPr>
        <w:t>_______________</w:t>
      </w:r>
      <w:r w:rsidR="005744FC">
        <w:rPr>
          <w:rFonts w:ascii="GHEA Grapalat" w:hAnsi="GHEA Grapalat"/>
        </w:rPr>
        <w:t>_</w:t>
      </w:r>
      <w:r w:rsidR="005744FC" w:rsidRPr="005744FC">
        <w:rPr>
          <w:rFonts w:ascii="GHEA Grapalat" w:hAnsi="GHEA Grapalat"/>
        </w:rPr>
        <w:t>________</w:t>
      </w:r>
      <w:r w:rsidR="00F4737F">
        <w:rPr>
          <w:rFonts w:ascii="GHEA Grapalat" w:hAnsi="GHEA Grapalat"/>
        </w:rPr>
        <w:t>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4"/>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F4737F" w:rsidRPr="00B22ED7" w:rsidRDefault="00F4737F" w:rsidP="00F4737F">
      <w:pPr>
        <w:pStyle w:val="BodyTextIndent3"/>
        <w:widowControl w:val="0"/>
        <w:spacing w:after="160" w:line="240" w:lineRule="auto"/>
        <w:ind w:firstLine="0"/>
        <w:jc w:val="right"/>
        <w:rPr>
          <w:rFonts w:ascii="GHEA Grapalat" w:hAnsi="GHEA Grapalat" w:cs="Arial"/>
          <w:b/>
          <w:sz w:val="24"/>
          <w:szCs w:val="24"/>
        </w:rPr>
      </w:pPr>
      <w:r w:rsidRPr="00B22ED7">
        <w:rPr>
          <w:rFonts w:ascii="GHEA Grapalat" w:hAnsi="GHEA Grapalat"/>
          <w:b/>
          <w:sz w:val="24"/>
          <w:szCs w:val="24"/>
        </w:rPr>
        <w:t>к Приглашению на запрос котировки</w:t>
      </w:r>
      <w:r w:rsidRPr="00B22ED7">
        <w:rPr>
          <w:rFonts w:ascii="GHEA Grapalat" w:hAnsi="GHEA Grapalat" w:cs="Arial"/>
          <w:b/>
          <w:sz w:val="24"/>
          <w:szCs w:val="24"/>
        </w:rPr>
        <w:br/>
      </w:r>
      <w:r w:rsidRPr="00B22ED7">
        <w:rPr>
          <w:rFonts w:ascii="GHEA Grapalat" w:hAnsi="GHEA Grapalat"/>
          <w:b/>
          <w:sz w:val="24"/>
          <w:szCs w:val="24"/>
        </w:rPr>
        <w:t xml:space="preserve">под кодом </w:t>
      </w:r>
      <w:r w:rsidRPr="00E85C5B">
        <w:rPr>
          <w:rFonts w:ascii="GHEA Grapalat" w:hAnsi="GHEA Grapalat"/>
          <w:sz w:val="24"/>
          <w:szCs w:val="24"/>
        </w:rPr>
        <w:t>AMGNMD</w:t>
      </w:r>
      <w:r w:rsidRPr="00B22ED7">
        <w:rPr>
          <w:rFonts w:ascii="GHEA Grapalat" w:hAnsi="GHEA Grapalat"/>
          <w:sz w:val="24"/>
          <w:szCs w:val="24"/>
        </w:rPr>
        <w:t>-</w:t>
      </w:r>
      <w:r w:rsidRPr="00E85C5B">
        <w:rPr>
          <w:rFonts w:ascii="GHEA Grapalat" w:hAnsi="GHEA Grapalat"/>
          <w:sz w:val="24"/>
          <w:szCs w:val="24"/>
        </w:rPr>
        <w:t>GHAPDzB</w:t>
      </w:r>
      <w:r w:rsidRPr="00B22ED7">
        <w:rPr>
          <w:rFonts w:ascii="GHEA Grapalat" w:hAnsi="GHEA Grapalat"/>
          <w:sz w:val="24"/>
          <w:szCs w:val="24"/>
        </w:rPr>
        <w:t>-26/01</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5"/>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F4737F" w:rsidRDefault="003D2FE2" w:rsidP="00F4737F">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F4737F" w:rsidRPr="00E85C5B">
        <w:rPr>
          <w:rFonts w:ascii="GHEA Grapalat" w:hAnsi="GHEA Grapalat"/>
          <w:lang w:val="af-ZA"/>
        </w:rPr>
        <w:t>Средняя школа имени Норамарга Агапи Кадешяна Араратской области РА " ГНКО</w:t>
      </w:r>
      <w:r w:rsidR="00F4737F"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F4737F" w:rsidRPr="00F4737F">
        <w:rPr>
          <w:rFonts w:ascii="GHEA Grapalat" w:hAnsi="GHEA Grapalat"/>
        </w:rPr>
        <w:t xml:space="preserve"> </w:t>
      </w:r>
      <w:r w:rsidR="00F4737F" w:rsidRPr="00E85C5B">
        <w:rPr>
          <w:rFonts w:ascii="GHEA Grapalat" w:hAnsi="GHEA Grapalat"/>
        </w:rPr>
        <w:t>AMGNMD</w:t>
      </w:r>
      <w:r w:rsidR="00F4737F" w:rsidRPr="00B22ED7">
        <w:rPr>
          <w:rFonts w:ascii="GHEA Grapalat" w:hAnsi="GHEA Grapalat"/>
        </w:rPr>
        <w:t>-</w:t>
      </w:r>
      <w:r w:rsidR="00F4737F" w:rsidRPr="00E85C5B">
        <w:rPr>
          <w:rFonts w:ascii="GHEA Grapalat" w:hAnsi="GHEA Grapalat"/>
        </w:rPr>
        <w:t>GHAPDzB</w:t>
      </w:r>
      <w:r w:rsidR="00F4737F" w:rsidRPr="00B22ED7">
        <w:rPr>
          <w:rFonts w:ascii="GHEA Grapalat" w:hAnsi="GHEA Grapalat"/>
        </w:rPr>
        <w:t>-26/01</w:t>
      </w:r>
      <w:r w:rsidRPr="00B138F3">
        <w:rPr>
          <w:rFonts w:ascii="GHEA Grapalat" w:hAnsi="GHEA Grapalat"/>
          <w:sz w:val="22"/>
          <w:szCs w:val="22"/>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lastRenderedPageBreak/>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0265AD">
              <w:rPr>
                <w:rFonts w:ascii="GHEA Grapalat" w:hAnsi="GHEA Grapalat"/>
              </w:rPr>
              <w:t xml:space="preserve"> </w:t>
            </w:r>
            <w:r w:rsidR="000265AD" w:rsidRPr="00E85C5B">
              <w:rPr>
                <w:rFonts w:ascii="GHEA Grapalat" w:hAnsi="GHEA Grapalat"/>
                <w:lang w:val="af-ZA"/>
              </w:rPr>
              <w:t xml:space="preserve"> Средняя школа имени Норамарга Агапи Кадешяна Араратской области РА " ГНКО</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0265AD">
              <w:rPr>
                <w:rFonts w:ascii="GHEA Grapalat" w:hAnsi="GHEA Grapalat"/>
              </w:rPr>
              <w:t xml:space="preserve"> </w:t>
            </w:r>
            <w:r w:rsidR="000265AD" w:rsidRPr="003C40B5">
              <w:rPr>
                <w:rFonts w:ascii="GHEA Grapalat" w:hAnsi="GHEA Grapalat"/>
                <w:sz w:val="20"/>
                <w:szCs w:val="20"/>
                <w:lang w:val="af-ZA"/>
              </w:rPr>
              <w:t>03804322</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0265AD">
              <w:rPr>
                <w:rFonts w:ascii="GHEA Grapalat" w:hAnsi="GHEA Grapalat"/>
              </w:rPr>
              <w:t xml:space="preserve"> Центральное Казначейство МФ РА</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0265AD">
              <w:rPr>
                <w:rFonts w:ascii="GHEA Grapalat" w:hAnsi="GHEA Grapalat"/>
              </w:rPr>
              <w:t xml:space="preserve"> </w:t>
            </w:r>
            <w:r w:rsidR="000265AD" w:rsidRPr="003C40B5">
              <w:rPr>
                <w:rFonts w:ascii="GHEA Grapalat" w:hAnsi="GHEA Grapalat"/>
                <w:sz w:val="20"/>
                <w:szCs w:val="20"/>
                <w:lang w:val="af-ZA"/>
              </w:rPr>
              <w:t>900438000177</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265AD" w:rsidRPr="00B22ED7" w:rsidRDefault="000265AD" w:rsidP="000265AD">
      <w:pPr>
        <w:pStyle w:val="BodyTextIndent3"/>
        <w:widowControl w:val="0"/>
        <w:spacing w:after="160" w:line="240" w:lineRule="auto"/>
        <w:ind w:firstLine="0"/>
        <w:jc w:val="right"/>
        <w:rPr>
          <w:rFonts w:ascii="GHEA Grapalat" w:hAnsi="GHEA Grapalat" w:cs="Arial"/>
          <w:b/>
          <w:sz w:val="24"/>
          <w:szCs w:val="24"/>
        </w:rPr>
      </w:pPr>
      <w:r w:rsidRPr="00B22ED7">
        <w:rPr>
          <w:rFonts w:ascii="GHEA Grapalat" w:hAnsi="GHEA Grapalat"/>
          <w:b/>
          <w:sz w:val="24"/>
          <w:szCs w:val="24"/>
        </w:rPr>
        <w:t>к Приглашению на запрос котировки</w:t>
      </w:r>
      <w:r w:rsidRPr="00B22ED7">
        <w:rPr>
          <w:rFonts w:ascii="GHEA Grapalat" w:hAnsi="GHEA Grapalat" w:cs="Arial"/>
          <w:b/>
          <w:sz w:val="24"/>
          <w:szCs w:val="24"/>
        </w:rPr>
        <w:br/>
      </w:r>
      <w:r w:rsidRPr="00B22ED7">
        <w:rPr>
          <w:rFonts w:ascii="GHEA Grapalat" w:hAnsi="GHEA Grapalat"/>
          <w:b/>
          <w:sz w:val="24"/>
          <w:szCs w:val="24"/>
        </w:rPr>
        <w:t xml:space="preserve">под кодом </w:t>
      </w:r>
      <w:r w:rsidRPr="00E85C5B">
        <w:rPr>
          <w:rFonts w:ascii="GHEA Grapalat" w:hAnsi="GHEA Grapalat"/>
          <w:sz w:val="24"/>
          <w:szCs w:val="24"/>
        </w:rPr>
        <w:t>AMGNMD</w:t>
      </w:r>
      <w:r w:rsidRPr="00B22ED7">
        <w:rPr>
          <w:rFonts w:ascii="GHEA Grapalat" w:hAnsi="GHEA Grapalat"/>
          <w:sz w:val="24"/>
          <w:szCs w:val="24"/>
        </w:rPr>
        <w:t>-</w:t>
      </w:r>
      <w:r w:rsidRPr="00E85C5B">
        <w:rPr>
          <w:rFonts w:ascii="GHEA Grapalat" w:hAnsi="GHEA Grapalat"/>
          <w:sz w:val="24"/>
          <w:szCs w:val="24"/>
        </w:rPr>
        <w:t>GHAPDzB</w:t>
      </w:r>
      <w:r w:rsidRPr="00B22ED7">
        <w:rPr>
          <w:rFonts w:ascii="GHEA Grapalat" w:hAnsi="GHEA Grapalat"/>
          <w:sz w:val="24"/>
          <w:szCs w:val="24"/>
        </w:rPr>
        <w:t>-26/01</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6"/>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265AD" w:rsidRPr="00F4737F" w:rsidRDefault="000265AD" w:rsidP="000265AD">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Pr="00E85C5B">
        <w:rPr>
          <w:rFonts w:ascii="GHEA Grapalat" w:hAnsi="GHEA Grapalat"/>
          <w:lang w:val="af-ZA"/>
        </w:rPr>
        <w:t>Средняя школа имени Норамарга Агапи Кадешяна Араратской области РА " ГНКО</w:t>
      </w:r>
      <w:r w:rsidRPr="00B138F3">
        <w:rPr>
          <w:rFonts w:ascii="GHEA Grapalat" w:hAnsi="GHEA Grapalat"/>
          <w:spacing w:val="-6"/>
          <w:sz w:val="22"/>
          <w:szCs w:val="22"/>
        </w:rPr>
        <w:t xml:space="preserve"> (далее — Заказчик) </w:t>
      </w:r>
      <w:r w:rsidRPr="00B138F3">
        <w:rPr>
          <w:rFonts w:ascii="GHEA Grapalat" w:hAnsi="GHEA Grapalat"/>
          <w:sz w:val="22"/>
          <w:szCs w:val="22"/>
        </w:rPr>
        <w:t xml:space="preserve">процедуре закупок под кодом </w:t>
      </w:r>
      <w:r w:rsidRPr="00F4737F">
        <w:rPr>
          <w:rFonts w:ascii="GHEA Grapalat" w:hAnsi="GHEA Grapalat"/>
        </w:rPr>
        <w:t xml:space="preserve"> </w:t>
      </w:r>
      <w:r w:rsidRPr="00E85C5B">
        <w:rPr>
          <w:rFonts w:ascii="GHEA Grapalat" w:hAnsi="GHEA Grapalat"/>
        </w:rPr>
        <w:t>AMGNMD</w:t>
      </w:r>
      <w:r w:rsidRPr="00B22ED7">
        <w:rPr>
          <w:rFonts w:ascii="GHEA Grapalat" w:hAnsi="GHEA Grapalat"/>
        </w:rPr>
        <w:t>-</w:t>
      </w:r>
      <w:r w:rsidRPr="00E85C5B">
        <w:rPr>
          <w:rFonts w:ascii="GHEA Grapalat" w:hAnsi="GHEA Grapalat"/>
        </w:rPr>
        <w:t>GHAPDzB</w:t>
      </w:r>
      <w:r w:rsidRPr="00B22ED7">
        <w:rPr>
          <w:rFonts w:ascii="GHEA Grapalat" w:hAnsi="GHEA Grapalat"/>
        </w:rPr>
        <w:t>-26/01</w:t>
      </w:r>
      <w:r w:rsidRPr="00B138F3">
        <w:rPr>
          <w:rFonts w:ascii="GHEA Grapalat" w:hAnsi="GHEA Grapalat"/>
          <w:sz w:val="22"/>
          <w:szCs w:val="22"/>
        </w:rPr>
        <w:t>.</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 xml:space="preserve">Компания не может письменно или иным способом дать распоряжение </w:t>
      </w:r>
      <w:r w:rsidRPr="00B138F3">
        <w:rPr>
          <w:rFonts w:ascii="GHEA Grapalat" w:hAnsi="GHEA Grapalat"/>
        </w:rPr>
        <w:lastRenderedPageBreak/>
        <w:t>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 xml:space="preserve">Заказчик подтверждает, что Компания допустила нарушение </w:t>
      </w:r>
      <w:r w:rsidRPr="00B138F3">
        <w:rPr>
          <w:rFonts w:ascii="GHEA Grapalat" w:hAnsi="GHEA Grapalat"/>
        </w:rPr>
        <w:lastRenderedPageBreak/>
        <w:t>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0265AD"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265AD" w:rsidRPr="00B138F3" w:rsidRDefault="000265AD" w:rsidP="000265AD">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GHEA Grapalat" w:hAnsi="GHEA Grapalat"/>
              </w:rPr>
              <w:t xml:space="preserve"> </w:t>
            </w:r>
            <w:r w:rsidRPr="00E85C5B">
              <w:rPr>
                <w:rFonts w:ascii="GHEA Grapalat" w:hAnsi="GHEA Grapalat"/>
                <w:lang w:val="af-ZA"/>
              </w:rPr>
              <w:t xml:space="preserve"> Средняя школа имени Норамарга Агапи Кадешяна Араратской области РА " ГНКО</w:t>
            </w:r>
          </w:p>
        </w:tc>
      </w:tr>
      <w:tr w:rsidR="000265AD"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265AD" w:rsidRPr="00B138F3" w:rsidRDefault="000265AD" w:rsidP="000265AD">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0265AD"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265AD" w:rsidRPr="00B138F3" w:rsidRDefault="000265AD" w:rsidP="000265AD">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w:t>
            </w:r>
            <w:r w:rsidRPr="003C40B5">
              <w:rPr>
                <w:rFonts w:ascii="GHEA Grapalat" w:hAnsi="GHEA Grapalat"/>
                <w:sz w:val="20"/>
                <w:szCs w:val="20"/>
                <w:lang w:val="af-ZA"/>
              </w:rPr>
              <w:t>03804322</w:t>
            </w:r>
          </w:p>
        </w:tc>
      </w:tr>
      <w:tr w:rsidR="000265AD"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265AD" w:rsidRPr="00B138F3" w:rsidRDefault="000265AD" w:rsidP="000265AD">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Fonts w:ascii="GHEA Grapalat" w:hAnsi="GHEA Grapalat"/>
              </w:rPr>
              <w:t xml:space="preserve"> Центральное Казначейство МФ РА</w:t>
            </w:r>
          </w:p>
        </w:tc>
      </w:tr>
      <w:tr w:rsidR="000265AD"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265AD" w:rsidRPr="00B138F3" w:rsidRDefault="000265AD" w:rsidP="000265AD">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rPr>
              <w:t xml:space="preserve"> </w:t>
            </w:r>
            <w:r w:rsidRPr="003C40B5">
              <w:rPr>
                <w:rFonts w:ascii="GHEA Grapalat" w:hAnsi="GHEA Grapalat"/>
                <w:sz w:val="20"/>
                <w:szCs w:val="20"/>
                <w:lang w:val="af-ZA"/>
              </w:rPr>
              <w:t>900438000177</w:t>
            </w:r>
          </w:p>
        </w:tc>
      </w:tr>
      <w:tr w:rsidR="000265AD"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265AD" w:rsidRPr="00B138F3" w:rsidRDefault="000265AD" w:rsidP="000265AD">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0265AD"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265AD" w:rsidRPr="00B138F3" w:rsidRDefault="000265AD" w:rsidP="000265AD">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0265AD"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265AD" w:rsidRPr="00B138F3" w:rsidRDefault="000265AD" w:rsidP="000265AD">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0265AD"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265AD" w:rsidRPr="00B138F3" w:rsidRDefault="000265AD" w:rsidP="000265AD">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0265AD"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0265AD" w:rsidRPr="00B138F3" w:rsidRDefault="000265AD" w:rsidP="000265AD">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265AD"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265AD" w:rsidRPr="00B138F3" w:rsidRDefault="000265AD" w:rsidP="000265AD">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0265AD"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265AD" w:rsidRPr="00B138F3" w:rsidRDefault="000265AD" w:rsidP="000265AD">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0265AD"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0265AD" w:rsidRPr="00B138F3" w:rsidRDefault="000265AD" w:rsidP="000265AD">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0265AD" w:rsidRPr="00B138F3" w:rsidRDefault="000265AD" w:rsidP="000265AD">
            <w:pPr>
              <w:widowControl w:val="0"/>
              <w:spacing w:after="160"/>
              <w:rPr>
                <w:rFonts w:ascii="GHEA Grapalat" w:hAnsi="GHEA Grapalat" w:cs="Sylfaen"/>
              </w:rPr>
            </w:pPr>
          </w:p>
          <w:p w:rsidR="000265AD" w:rsidRPr="00B138F3" w:rsidRDefault="000265AD" w:rsidP="000265AD">
            <w:pPr>
              <w:widowControl w:val="0"/>
              <w:spacing w:after="160"/>
              <w:jc w:val="right"/>
              <w:rPr>
                <w:rFonts w:ascii="GHEA Grapalat" w:hAnsi="GHEA Grapalat" w:cs="Tahoma"/>
              </w:rPr>
            </w:pPr>
            <w:r w:rsidRPr="00B138F3">
              <w:rPr>
                <w:rFonts w:ascii="GHEA Grapalat" w:hAnsi="GHEA Grapalat"/>
              </w:rPr>
              <w:t>/____________________/</w:t>
            </w:r>
          </w:p>
          <w:p w:rsidR="000265AD" w:rsidRPr="00B138F3" w:rsidRDefault="000265AD" w:rsidP="000265AD">
            <w:pPr>
              <w:widowControl w:val="0"/>
              <w:spacing w:after="160"/>
              <w:rPr>
                <w:rFonts w:ascii="GHEA Grapalat" w:hAnsi="GHEA Grapalat" w:cs="Sylfaen"/>
              </w:rPr>
            </w:pPr>
          </w:p>
          <w:p w:rsidR="000265AD" w:rsidRPr="00B138F3" w:rsidRDefault="000265AD" w:rsidP="000265AD">
            <w:pPr>
              <w:widowControl w:val="0"/>
              <w:spacing w:after="160"/>
              <w:jc w:val="right"/>
              <w:rPr>
                <w:rFonts w:ascii="GHEA Grapalat" w:hAnsi="GHEA Grapalat" w:cs="Sylfaen"/>
              </w:rPr>
            </w:pPr>
            <w:r w:rsidRPr="00B138F3">
              <w:rPr>
                <w:rFonts w:ascii="GHEA Grapalat" w:hAnsi="GHEA Grapalat"/>
              </w:rPr>
              <w:t>/____________________/</w:t>
            </w:r>
          </w:p>
          <w:p w:rsidR="000265AD" w:rsidRPr="00B138F3" w:rsidRDefault="000265AD" w:rsidP="000265AD">
            <w:pPr>
              <w:widowControl w:val="0"/>
              <w:spacing w:after="160"/>
              <w:rPr>
                <w:rFonts w:ascii="GHEA Grapalat" w:hAnsi="GHEA Grapalat" w:cs="Sylfaen"/>
              </w:rPr>
            </w:pPr>
          </w:p>
          <w:p w:rsidR="000265AD" w:rsidRPr="00B138F3" w:rsidRDefault="000265AD" w:rsidP="000265AD">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0265AD" w:rsidRPr="00B138F3" w:rsidRDefault="000265AD" w:rsidP="000265AD">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0265AD" w:rsidRPr="00B138F3" w:rsidRDefault="000265AD" w:rsidP="000265AD">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0265AD" w:rsidRPr="00B138F3" w:rsidRDefault="000265AD" w:rsidP="000265AD">
            <w:pPr>
              <w:widowControl w:val="0"/>
              <w:spacing w:after="160"/>
              <w:rPr>
                <w:rFonts w:ascii="GHEA Grapalat" w:hAnsi="GHEA Grapalat" w:cs="Sylfaen"/>
              </w:rPr>
            </w:pPr>
          </w:p>
          <w:p w:rsidR="000265AD" w:rsidRPr="00B138F3" w:rsidRDefault="000265AD" w:rsidP="000265AD">
            <w:pPr>
              <w:widowControl w:val="0"/>
              <w:spacing w:after="160"/>
              <w:jc w:val="right"/>
              <w:rPr>
                <w:rFonts w:ascii="GHEA Grapalat" w:hAnsi="GHEA Grapalat" w:cs="Sylfaen"/>
              </w:rPr>
            </w:pPr>
            <w:r w:rsidRPr="00B138F3">
              <w:rPr>
                <w:rFonts w:ascii="GHEA Grapalat" w:hAnsi="GHEA Grapalat"/>
              </w:rPr>
              <w:t>/____________________/</w:t>
            </w:r>
          </w:p>
          <w:p w:rsidR="000265AD" w:rsidRPr="00B138F3" w:rsidRDefault="000265AD" w:rsidP="000265AD">
            <w:pPr>
              <w:widowControl w:val="0"/>
              <w:spacing w:after="160"/>
              <w:jc w:val="right"/>
              <w:rPr>
                <w:rFonts w:ascii="GHEA Grapalat" w:hAnsi="GHEA Grapalat" w:cs="Tahoma"/>
              </w:rPr>
            </w:pPr>
          </w:p>
          <w:p w:rsidR="000265AD" w:rsidRPr="00B138F3" w:rsidRDefault="000265AD" w:rsidP="000265AD">
            <w:pPr>
              <w:widowControl w:val="0"/>
              <w:spacing w:after="160"/>
              <w:jc w:val="right"/>
              <w:rPr>
                <w:rFonts w:ascii="GHEA Grapalat" w:hAnsi="GHEA Grapalat" w:cs="Sylfaen"/>
              </w:rPr>
            </w:pPr>
            <w:r w:rsidRPr="00B138F3">
              <w:rPr>
                <w:rFonts w:ascii="GHEA Grapalat" w:hAnsi="GHEA Grapalat"/>
              </w:rPr>
              <w:t>/____________________/</w:t>
            </w:r>
          </w:p>
          <w:p w:rsidR="000265AD" w:rsidRPr="00B138F3" w:rsidRDefault="000265AD" w:rsidP="000265AD">
            <w:pPr>
              <w:widowControl w:val="0"/>
              <w:spacing w:after="160"/>
              <w:rPr>
                <w:rFonts w:ascii="GHEA Grapalat" w:hAnsi="GHEA Grapalat" w:cs="Sylfaen"/>
              </w:rPr>
            </w:pPr>
          </w:p>
          <w:p w:rsidR="000265AD" w:rsidRPr="00B138F3" w:rsidRDefault="000265AD" w:rsidP="000265AD">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0265AD"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0265AD" w:rsidRPr="00B138F3" w:rsidRDefault="000265AD" w:rsidP="000265AD">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0265AD" w:rsidRPr="00B138F3" w:rsidRDefault="000265AD" w:rsidP="000265AD">
            <w:pPr>
              <w:widowControl w:val="0"/>
              <w:spacing w:after="160"/>
              <w:rPr>
                <w:rFonts w:ascii="GHEA Grapalat" w:hAnsi="GHEA Grapalat"/>
              </w:rPr>
            </w:pPr>
          </w:p>
          <w:p w:rsidR="000265AD" w:rsidRPr="00B138F3" w:rsidRDefault="000265AD" w:rsidP="000265AD">
            <w:pPr>
              <w:widowControl w:val="0"/>
              <w:jc w:val="right"/>
              <w:rPr>
                <w:rFonts w:ascii="GHEA Grapalat" w:hAnsi="GHEA Grapalat" w:cs="Tahoma"/>
              </w:rPr>
            </w:pPr>
            <w:r w:rsidRPr="00B138F3">
              <w:rPr>
                <w:rFonts w:ascii="GHEA Grapalat" w:hAnsi="GHEA Grapalat"/>
              </w:rPr>
              <w:t>/____________________/</w:t>
            </w:r>
          </w:p>
          <w:p w:rsidR="000265AD" w:rsidRPr="00B138F3" w:rsidRDefault="000265AD" w:rsidP="000265AD">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0265AD" w:rsidRPr="00B138F3" w:rsidRDefault="000265AD" w:rsidP="000265AD">
            <w:pPr>
              <w:widowControl w:val="0"/>
              <w:spacing w:after="160"/>
              <w:rPr>
                <w:rFonts w:ascii="GHEA Grapalat" w:hAnsi="GHEA Grapalat" w:cs="Tahoma"/>
              </w:rPr>
            </w:pPr>
          </w:p>
          <w:p w:rsidR="000265AD" w:rsidRPr="00B138F3" w:rsidRDefault="000265AD" w:rsidP="000265AD">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0265AD" w:rsidRPr="00B138F3" w:rsidRDefault="000265AD" w:rsidP="000265AD">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0265AD" w:rsidRPr="00B138F3" w:rsidRDefault="000265AD" w:rsidP="000265AD">
            <w:pPr>
              <w:widowControl w:val="0"/>
              <w:spacing w:after="160"/>
              <w:rPr>
                <w:rFonts w:ascii="GHEA Grapalat" w:hAnsi="GHEA Grapalat" w:cs="Tahoma"/>
              </w:rPr>
            </w:pPr>
          </w:p>
          <w:p w:rsidR="000265AD" w:rsidRPr="00B138F3" w:rsidRDefault="000265AD" w:rsidP="000265AD">
            <w:pPr>
              <w:widowControl w:val="0"/>
              <w:jc w:val="right"/>
              <w:rPr>
                <w:rFonts w:ascii="GHEA Grapalat" w:hAnsi="GHEA Grapalat" w:cs="Tahoma"/>
              </w:rPr>
            </w:pPr>
            <w:r w:rsidRPr="00B138F3">
              <w:rPr>
                <w:rFonts w:ascii="GHEA Grapalat" w:hAnsi="GHEA Grapalat"/>
              </w:rPr>
              <w:t>/____________________/</w:t>
            </w:r>
          </w:p>
          <w:p w:rsidR="000265AD" w:rsidRPr="00B138F3" w:rsidRDefault="000265AD" w:rsidP="000265AD">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0265AD" w:rsidRPr="00B138F3" w:rsidRDefault="000265AD" w:rsidP="000265AD">
            <w:pPr>
              <w:widowControl w:val="0"/>
              <w:spacing w:after="160"/>
              <w:rPr>
                <w:rFonts w:ascii="GHEA Grapalat" w:hAnsi="GHEA Grapalat" w:cs="Arial"/>
              </w:rPr>
            </w:pPr>
          </w:p>
        </w:tc>
      </w:tr>
      <w:tr w:rsidR="000265AD"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0265AD" w:rsidRPr="00B138F3" w:rsidRDefault="000265AD" w:rsidP="000265AD">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0265AD" w:rsidRPr="00B138F3" w:rsidRDefault="000265AD" w:rsidP="000265AD">
            <w:pPr>
              <w:widowControl w:val="0"/>
              <w:spacing w:after="160"/>
              <w:rPr>
                <w:rFonts w:ascii="GHEA Grapalat" w:hAnsi="GHEA Grapalat" w:cs="Sylfaen"/>
              </w:rPr>
            </w:pPr>
          </w:p>
          <w:p w:rsidR="000265AD" w:rsidRPr="00B138F3" w:rsidRDefault="000265AD" w:rsidP="000265AD">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0265AD" w:rsidRPr="00B138F3" w:rsidRDefault="000265AD" w:rsidP="000265AD">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0265AD" w:rsidRPr="00B138F3" w:rsidRDefault="000265AD" w:rsidP="000265AD">
            <w:pPr>
              <w:widowControl w:val="0"/>
              <w:spacing w:after="160"/>
              <w:rPr>
                <w:rFonts w:ascii="GHEA Grapalat" w:hAnsi="GHEA Grapalat"/>
              </w:rPr>
            </w:pPr>
          </w:p>
          <w:p w:rsidR="000265AD" w:rsidRPr="00B138F3" w:rsidRDefault="000265AD" w:rsidP="000265AD">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1B2E2F" w:rsidRPr="00B22ED7" w:rsidRDefault="001B2E2F" w:rsidP="001B2E2F">
      <w:pPr>
        <w:pStyle w:val="BodyTextIndent3"/>
        <w:widowControl w:val="0"/>
        <w:spacing w:after="160" w:line="240" w:lineRule="auto"/>
        <w:ind w:firstLine="0"/>
        <w:jc w:val="right"/>
        <w:rPr>
          <w:rFonts w:ascii="GHEA Grapalat" w:hAnsi="GHEA Grapalat" w:cs="Arial"/>
          <w:b/>
          <w:sz w:val="24"/>
          <w:szCs w:val="24"/>
        </w:rPr>
      </w:pPr>
      <w:r w:rsidRPr="00B22ED7">
        <w:rPr>
          <w:rFonts w:ascii="GHEA Grapalat" w:hAnsi="GHEA Grapalat"/>
          <w:b/>
          <w:sz w:val="24"/>
          <w:szCs w:val="24"/>
        </w:rPr>
        <w:t>к Приглашению на запрос котировки</w:t>
      </w:r>
      <w:r w:rsidRPr="00B22ED7">
        <w:rPr>
          <w:rFonts w:ascii="GHEA Grapalat" w:hAnsi="GHEA Grapalat" w:cs="Arial"/>
          <w:b/>
          <w:sz w:val="24"/>
          <w:szCs w:val="24"/>
        </w:rPr>
        <w:br/>
      </w:r>
      <w:r w:rsidRPr="00B22ED7">
        <w:rPr>
          <w:rFonts w:ascii="GHEA Grapalat" w:hAnsi="GHEA Grapalat"/>
          <w:b/>
          <w:sz w:val="24"/>
          <w:szCs w:val="24"/>
        </w:rPr>
        <w:t xml:space="preserve">под кодом </w:t>
      </w:r>
      <w:r w:rsidRPr="00E85C5B">
        <w:rPr>
          <w:rFonts w:ascii="GHEA Grapalat" w:hAnsi="GHEA Grapalat"/>
          <w:sz w:val="24"/>
          <w:szCs w:val="24"/>
        </w:rPr>
        <w:t>AMGNMD</w:t>
      </w:r>
      <w:r w:rsidRPr="00B22ED7">
        <w:rPr>
          <w:rFonts w:ascii="GHEA Grapalat" w:hAnsi="GHEA Grapalat"/>
          <w:sz w:val="24"/>
          <w:szCs w:val="24"/>
        </w:rPr>
        <w:t>-</w:t>
      </w:r>
      <w:r w:rsidRPr="00E85C5B">
        <w:rPr>
          <w:rFonts w:ascii="GHEA Grapalat" w:hAnsi="GHEA Grapalat"/>
          <w:sz w:val="24"/>
          <w:szCs w:val="24"/>
        </w:rPr>
        <w:t>GHAPDzB</w:t>
      </w:r>
      <w:r w:rsidRPr="00B22ED7">
        <w:rPr>
          <w:rFonts w:ascii="GHEA Grapalat" w:hAnsi="GHEA Grapalat"/>
          <w:sz w:val="24"/>
          <w:szCs w:val="24"/>
        </w:rPr>
        <w:t>-26/01</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w:t>
      </w:r>
      <w:r w:rsidRPr="00B138F3">
        <w:rPr>
          <w:rFonts w:ascii="GHEA Grapalat" w:hAnsi="GHEA Grapalat"/>
        </w:rPr>
        <w:lastRenderedPageBreak/>
        <w:t xml:space="preserve">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7"/>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FootnoteReference"/>
          <w:rFonts w:ascii="GHEA Grapalat" w:hAnsi="GHEA Grapalat"/>
        </w:rPr>
        <w:footnoteReference w:customMarkFollows="1" w:id="8"/>
        <w:t>18</w:t>
      </w:r>
      <w:r w:rsidR="00C45B20" w:rsidRPr="00B138F3">
        <w:rPr>
          <w:rFonts w:ascii="GHEA Grapalat" w:hAnsi="GHEA Grapalat"/>
        </w:rPr>
        <w:t>.</w:t>
      </w:r>
    </w:p>
    <w:p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FootnoteReference"/>
          <w:rFonts w:ascii="GHEA Grapalat" w:hAnsi="GHEA Grapalat"/>
        </w:rPr>
        <w:footnoteReference w:customMarkFollows="1" w:id="9"/>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w:t>
      </w:r>
      <w:r>
        <w:rPr>
          <w:rFonts w:ascii="GHEA Grapalat" w:hAnsi="GHEA Grapalat"/>
        </w:rPr>
        <w:lastRenderedPageBreak/>
        <w:t xml:space="preserve">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10"/>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Fonts w:ascii="GHEA Grapalat" w:hAnsi="GHEA Grapalat"/>
        </w:rPr>
        <w:footnoteReference w:customMarkFollows="1" w:id="11"/>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w:t>
      </w:r>
      <w:r w:rsidRPr="00B138F3">
        <w:rPr>
          <w:rFonts w:ascii="GHEA Grapalat" w:hAnsi="GHEA Grapalat"/>
        </w:rPr>
        <w:lastRenderedPageBreak/>
        <w:t>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3822FA">
        <w:rPr>
          <w:rFonts w:ascii="GHEA Grapalat" w:hAnsi="GHEA Grapalat"/>
        </w:rPr>
        <w:t xml:space="preserve">. </w:t>
      </w:r>
      <w:r w:rsidR="003822FA" w:rsidRPr="0080548C">
        <w:rPr>
          <w:rFonts w:ascii="GHEA Grapalat" w:hAnsi="GHEA Grapalat"/>
        </w:rPr>
        <w:t xml:space="preserve">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w:t>
      </w:r>
      <w:r w:rsidR="003822FA" w:rsidRPr="0080548C">
        <w:rPr>
          <w:rFonts w:ascii="GHEA Grapalat" w:hAnsi="GHEA Grapalat"/>
        </w:rPr>
        <w:lastRenderedPageBreak/>
        <w:t>20.06.2025 № 817-А</w:t>
      </w:r>
      <w:r w:rsidR="0080548C">
        <w:t>.</w:t>
      </w:r>
      <w:r w:rsidR="008D68DB" w:rsidRPr="00B138F3">
        <w:rPr>
          <w:rStyle w:val="FootnoteReference"/>
          <w:rFonts w:ascii="GHEA Grapalat" w:hAnsi="GHEA Grapalat"/>
        </w:rPr>
        <w:footnoteReference w:customMarkFollows="1" w:id="12"/>
        <w:t>22</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13"/>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 xml:space="preserve">,а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Default="00071D1C" w:rsidP="00B46D58">
      <w:pPr>
        <w:widowControl w:val="0"/>
        <w:tabs>
          <w:tab w:val="left" w:pos="1276"/>
        </w:tabs>
        <w:spacing w:after="160"/>
        <w:ind w:firstLine="567"/>
        <w:jc w:val="both"/>
        <w:rPr>
          <w:ins w:id="10" w:author="Inesa Kocharyan" w:date="2025-02-19T10:27:00Z"/>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w:t>
      </w:r>
      <w:r w:rsidRPr="00B138F3">
        <w:rPr>
          <w:rFonts w:ascii="GHEA Grapalat" w:hAnsi="GHEA Grapalat"/>
          <w:spacing w:val="-6"/>
        </w:rPr>
        <w:lastRenderedPageBreak/>
        <w:t>"Уведомления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9D7F36" w:rsidRPr="00FB29E1" w:rsidRDefault="009D7F36" w:rsidP="00B46D58">
      <w:pPr>
        <w:widowControl w:val="0"/>
        <w:tabs>
          <w:tab w:val="left" w:pos="1276"/>
        </w:tabs>
        <w:spacing w:after="160"/>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sidR="009B13FB">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00FB29E1" w:rsidRPr="00932431">
        <w:rPr>
          <w:rFonts w:ascii="GHEA Grapalat" w:eastAsiaTheme="minorHAnsi" w:hAnsi="GHEA Grapalat" w:cstheme="minorBidi"/>
          <w:sz w:val="20"/>
          <w:szCs w:val="20"/>
          <w:vertAlign w:val="superscript"/>
          <w:lang w:eastAsia="en-US" w:bidi="ar-SA"/>
        </w:rPr>
        <w:t>24</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3</w:t>
      </w:r>
      <w:r w:rsidR="009D71F8" w:rsidRPr="00B138F3">
        <w:rPr>
          <w:rFonts w:ascii="GHEA Grapalat" w:hAnsi="GHEA Grapalat"/>
        </w:rPr>
        <w:t>.</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4</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B138F3">
        <w:rPr>
          <w:rFonts w:ascii="GHEA Grapalat" w:hAnsi="GHEA Grapalat"/>
        </w:rPr>
        <w:t>1.</w:t>
      </w:r>
      <w:r w:rsidR="00E95CE6" w:rsidRPr="00B138F3">
        <w:rPr>
          <w:rFonts w:ascii="GHEA Grapalat" w:hAnsi="GHEA Grapalat"/>
        </w:rPr>
        <w:t xml:space="preserve"> </w:t>
      </w:r>
      <w:r w:rsidR="009D7F36" w:rsidRPr="00B138F3">
        <w:rPr>
          <w:rFonts w:ascii="GHEA Grapalat" w:hAnsi="GHEA Grapalat"/>
        </w:rPr>
        <w:t xml:space="preserve">и № </w:t>
      </w:r>
      <w:r w:rsidR="009D7F36" w:rsidRPr="00932431">
        <w:rPr>
          <w:rFonts w:ascii="GHEA Grapalat" w:hAnsi="GHEA Grapalat"/>
        </w:rPr>
        <w:t>4</w:t>
      </w:r>
      <w:r w:rsidR="009D7F3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5</w:t>
      </w:r>
      <w:r w:rsidR="00552934" w:rsidRPr="00B138F3">
        <w:rPr>
          <w:rFonts w:ascii="GHEA Grapalat" w:hAnsi="GHEA Grapalat"/>
        </w:rPr>
        <w:t>.</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BD0785" w:rsidRDefault="00071D1C" w:rsidP="00932431">
      <w:pPr>
        <w:widowControl w:val="0"/>
        <w:tabs>
          <w:tab w:val="left" w:pos="1276"/>
        </w:tabs>
        <w:spacing w:after="160"/>
        <w:ind w:firstLine="567"/>
        <w:jc w:val="both"/>
        <w:rPr>
          <w:ins w:id="11" w:author="Inesa Kocharyan" w:date="2025-02-19T10:37:00Z"/>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6</w:t>
      </w:r>
      <w:r w:rsidR="003A734A" w:rsidRPr="00B138F3">
        <w:rPr>
          <w:rFonts w:ascii="GHEA Grapalat" w:hAnsi="GHEA Grapalat"/>
        </w:rPr>
        <w:t>.</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00BA249F" w:rsidRPr="00BA249F">
        <w:rPr>
          <w:rFonts w:ascii="GHEA Grapalat" w:hAnsi="GHEA Grapalat"/>
        </w:rPr>
        <w:t xml:space="preserve"> </w:t>
      </w:r>
      <w:r w:rsidR="00BA249F" w:rsidRPr="00DC2F9B">
        <w:rPr>
          <w:rFonts w:ascii="GHEA Grapalat" w:hAnsi="GHEA Grapalat"/>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rsidR="00BD0785" w:rsidRDefault="00BD0785" w:rsidP="007E536D">
      <w:pPr>
        <w:widowControl w:val="0"/>
        <w:tabs>
          <w:tab w:val="left" w:pos="1276"/>
        </w:tabs>
        <w:spacing w:after="160"/>
        <w:ind w:firstLine="567"/>
        <w:jc w:val="both"/>
        <w:rPr>
          <w:ins w:id="12" w:author="Inesa Kocharyan" w:date="2025-02-19T10:34:00Z"/>
          <w:rFonts w:ascii="GHEA Grapalat" w:hAnsi="GHEA Grapalat"/>
        </w:rPr>
      </w:pPr>
      <w:r w:rsidRPr="007E536D">
        <w:rPr>
          <w:rStyle w:val="ezkurwreuab5ozgtqnkl"/>
          <w:i/>
          <w:sz w:val="20"/>
          <w:szCs w:val="20"/>
          <w:vertAlign w:val="superscript"/>
        </w:rPr>
        <w:t>24</w:t>
      </w:r>
      <w:r w:rsidRPr="007E536D">
        <w:rPr>
          <w:rStyle w:val="ezkurwreuab5ozgtqnkl"/>
          <w:i/>
          <w:sz w:val="20"/>
          <w:szCs w:val="20"/>
        </w:rPr>
        <w:t xml:space="preserve"> Если</w:t>
      </w:r>
      <w:r w:rsidRPr="007E536D">
        <w:rPr>
          <w:i/>
          <w:sz w:val="20"/>
          <w:szCs w:val="20"/>
        </w:rPr>
        <w:t xml:space="preserve"> </w:t>
      </w:r>
      <w:r>
        <w:rPr>
          <w:rStyle w:val="ezkurwreuab5ozgtqnkl"/>
          <w:rFonts w:ascii="Sylfaen" w:hAnsi="Sylfaen"/>
          <w:i/>
          <w:sz w:val="20"/>
          <w:szCs w:val="20"/>
        </w:rPr>
        <w:t>П</w:t>
      </w:r>
      <w:r w:rsidRPr="007E536D">
        <w:rPr>
          <w:rStyle w:val="ezkurwreuab5ozgtqnkl"/>
          <w:i/>
          <w:sz w:val="20"/>
          <w:szCs w:val="20"/>
        </w:rPr>
        <w:t>окупатель</w:t>
      </w:r>
      <w:r w:rsidRPr="007E536D">
        <w:rPr>
          <w:i/>
          <w:sz w:val="20"/>
          <w:szCs w:val="20"/>
        </w:rPr>
        <w:t xml:space="preserve"> </w:t>
      </w:r>
      <w:r w:rsidRPr="007E536D">
        <w:rPr>
          <w:rStyle w:val="ezkurwreuab5ozgtqnkl"/>
          <w:i/>
          <w:sz w:val="20"/>
          <w:szCs w:val="20"/>
        </w:rPr>
        <w:t>является</w:t>
      </w:r>
      <w:r w:rsidRPr="007E536D">
        <w:rPr>
          <w:i/>
          <w:sz w:val="20"/>
          <w:szCs w:val="20"/>
        </w:rPr>
        <w:t xml:space="preserve"> </w:t>
      </w:r>
      <w:r w:rsidR="007E536D">
        <w:rPr>
          <w:rStyle w:val="ezkurwreuab5ozgtqnkl"/>
          <w:i/>
          <w:sz w:val="20"/>
          <w:szCs w:val="20"/>
        </w:rPr>
        <w:t>заказчиком</w:t>
      </w:r>
      <w:r w:rsidRPr="007E536D">
        <w:rPr>
          <w:rStyle w:val="ezkurwreuab5ozgtqnkl"/>
          <w:i/>
          <w:sz w:val="20"/>
          <w:szCs w:val="20"/>
        </w:rPr>
        <w:t>, не имеющим счета в казначействе, настоящий</w:t>
      </w:r>
      <w:r w:rsidRPr="007E536D">
        <w:rPr>
          <w:i/>
          <w:sz w:val="20"/>
          <w:szCs w:val="20"/>
        </w:rPr>
        <w:t xml:space="preserve"> </w:t>
      </w:r>
      <w:r w:rsidRPr="007E536D">
        <w:rPr>
          <w:rStyle w:val="ezkurwreuab5ozgtqnkl"/>
          <w:i/>
          <w:sz w:val="20"/>
          <w:szCs w:val="20"/>
        </w:rPr>
        <w:t>пункт</w:t>
      </w:r>
      <w:r w:rsidRPr="007E536D">
        <w:rPr>
          <w:i/>
          <w:sz w:val="20"/>
          <w:szCs w:val="20"/>
        </w:rPr>
        <w:t xml:space="preserve"> </w:t>
      </w:r>
      <w:r w:rsidRPr="007E536D">
        <w:rPr>
          <w:rStyle w:val="ezkurwreuab5ozgtqnkl"/>
          <w:i/>
          <w:sz w:val="20"/>
          <w:szCs w:val="20"/>
        </w:rPr>
        <w:t>редактируется</w:t>
      </w:r>
      <w:r w:rsidRPr="007E536D">
        <w:rPr>
          <w:i/>
          <w:sz w:val="20"/>
          <w:szCs w:val="20"/>
        </w:rPr>
        <w:t xml:space="preserve"> </w:t>
      </w:r>
      <w:r w:rsidRPr="007E536D">
        <w:rPr>
          <w:rStyle w:val="ezkurwreuab5ozgtqnkl"/>
          <w:i/>
          <w:sz w:val="20"/>
          <w:szCs w:val="20"/>
        </w:rPr>
        <w:t>замен</w:t>
      </w:r>
      <w:r>
        <w:rPr>
          <w:rStyle w:val="ezkurwreuab5ozgtqnkl"/>
          <w:i/>
          <w:sz w:val="20"/>
          <w:szCs w:val="20"/>
        </w:rPr>
        <w:t>ив</w:t>
      </w:r>
      <w:r w:rsidRPr="007E536D">
        <w:rPr>
          <w:i/>
          <w:sz w:val="20"/>
          <w:szCs w:val="20"/>
        </w:rPr>
        <w:t xml:space="preserve"> </w:t>
      </w:r>
      <w:r w:rsidRPr="007E536D">
        <w:rPr>
          <w:rStyle w:val="ezkurwreuab5ozgtqnkl"/>
          <w:i/>
          <w:sz w:val="20"/>
          <w:szCs w:val="20"/>
        </w:rPr>
        <w:t>слов</w:t>
      </w:r>
      <w:r>
        <w:rPr>
          <w:rStyle w:val="ezkurwreuab5ozgtqnkl"/>
          <w:i/>
          <w:sz w:val="20"/>
          <w:szCs w:val="20"/>
        </w:rPr>
        <w:t>а</w:t>
      </w:r>
      <w:r w:rsidRPr="007E536D">
        <w:rPr>
          <w:i/>
          <w:sz w:val="20"/>
          <w:szCs w:val="20"/>
        </w:rPr>
        <w:t xml:space="preserve"> </w:t>
      </w:r>
      <w:r w:rsidRPr="007E536D">
        <w:rPr>
          <w:rStyle w:val="ezkurwreuab5ozgtqnkl"/>
          <w:i/>
          <w:sz w:val="20"/>
          <w:szCs w:val="20"/>
        </w:rPr>
        <w:t>"внесени</w:t>
      </w:r>
      <w:r>
        <w:rPr>
          <w:rStyle w:val="ezkurwreuab5ozgtqnkl"/>
          <w:i/>
          <w:sz w:val="20"/>
          <w:szCs w:val="20"/>
        </w:rPr>
        <w:t>я</w:t>
      </w:r>
      <w:r w:rsidRPr="007E536D">
        <w:rPr>
          <w:rStyle w:val="ezkurwreuab5ozgtqnkl"/>
          <w:i/>
          <w:sz w:val="20"/>
          <w:szCs w:val="20"/>
        </w:rPr>
        <w:t xml:space="preserve"> 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и</w:t>
      </w:r>
      <w:r w:rsidRPr="007E536D">
        <w:rPr>
          <w:i/>
          <w:sz w:val="20"/>
          <w:szCs w:val="20"/>
        </w:rPr>
        <w:t xml:space="preserve"> </w:t>
      </w:r>
      <w:r w:rsidRPr="007E536D">
        <w:rPr>
          <w:rStyle w:val="ezkurwreuab5ozgtqnkl"/>
          <w:i/>
          <w:sz w:val="20"/>
          <w:szCs w:val="20"/>
        </w:rPr>
        <w:t>копии</w:t>
      </w:r>
      <w:r w:rsidRPr="007E536D">
        <w:rPr>
          <w:i/>
          <w:sz w:val="20"/>
          <w:szCs w:val="20"/>
        </w:rPr>
        <w:t xml:space="preserve"> </w:t>
      </w:r>
      <w:r w:rsidRPr="007E536D">
        <w:rPr>
          <w:rStyle w:val="ezkurwreuab5ozgtqnkl"/>
          <w:i/>
          <w:sz w:val="20"/>
          <w:szCs w:val="20"/>
        </w:rPr>
        <w:t>протокола</w:t>
      </w:r>
      <w:r w:rsidRPr="007E536D">
        <w:rPr>
          <w:i/>
          <w:sz w:val="20"/>
          <w:szCs w:val="20"/>
        </w:rPr>
        <w:t xml:space="preserve"> </w:t>
      </w:r>
      <w:r w:rsidRPr="007E536D">
        <w:rPr>
          <w:rStyle w:val="ezkurwreuab5ozgtqnkl"/>
          <w:i/>
          <w:sz w:val="20"/>
          <w:szCs w:val="20"/>
        </w:rPr>
        <w:t>в</w:t>
      </w:r>
      <w:r w:rsidRPr="007E536D">
        <w:rPr>
          <w:i/>
          <w:sz w:val="20"/>
          <w:szCs w:val="20"/>
        </w:rPr>
        <w:t xml:space="preserve"> </w:t>
      </w:r>
      <w:r w:rsidRPr="007E536D">
        <w:rPr>
          <w:rStyle w:val="ezkurwreuab5ozgtqnkl"/>
          <w:i/>
          <w:sz w:val="20"/>
          <w:szCs w:val="20"/>
        </w:rPr>
        <w:t>казначейскую</w:t>
      </w:r>
      <w:r w:rsidRPr="007E536D">
        <w:rPr>
          <w:i/>
          <w:sz w:val="20"/>
          <w:szCs w:val="20"/>
        </w:rPr>
        <w:t xml:space="preserve"> </w:t>
      </w:r>
      <w:r w:rsidRPr="007E536D">
        <w:rPr>
          <w:rStyle w:val="ezkurwreuab5ozgtqnkl"/>
          <w:i/>
          <w:sz w:val="20"/>
          <w:szCs w:val="20"/>
        </w:rPr>
        <w:t>систему</w:t>
      </w:r>
      <w:r w:rsidRPr="007E536D">
        <w:rPr>
          <w:i/>
          <w:sz w:val="20"/>
          <w:szCs w:val="20"/>
        </w:rPr>
        <w:t xml:space="preserve"> </w:t>
      </w:r>
      <w:r w:rsidRPr="007E536D">
        <w:rPr>
          <w:rStyle w:val="ezkurwreuab5ozgtqnkl"/>
          <w:i/>
          <w:sz w:val="20"/>
          <w:szCs w:val="20"/>
        </w:rPr>
        <w:t>уполномоченного органа"</w:t>
      </w:r>
      <w:r w:rsidRPr="007E536D">
        <w:rPr>
          <w:i/>
          <w:sz w:val="20"/>
          <w:szCs w:val="20"/>
        </w:rPr>
        <w:t xml:space="preserve"> </w:t>
      </w:r>
      <w:r w:rsidRPr="007E536D">
        <w:rPr>
          <w:rStyle w:val="ezkurwreuab5ozgtqnkl"/>
          <w:i/>
          <w:sz w:val="20"/>
          <w:szCs w:val="20"/>
        </w:rPr>
        <w:t>словами</w:t>
      </w:r>
      <w:r>
        <w:rPr>
          <w:rStyle w:val="ezkurwreuab5ozgtqnkl"/>
          <w:i/>
          <w:sz w:val="20"/>
          <w:szCs w:val="20"/>
        </w:rPr>
        <w:t xml:space="preserve"> </w:t>
      </w:r>
      <w:r w:rsidRPr="00A144F1">
        <w:rPr>
          <w:rStyle w:val="ezkurwreuab5ozgtqnkl"/>
          <w:i/>
          <w:sz w:val="20"/>
          <w:szCs w:val="20"/>
        </w:rPr>
        <w:t>"</w:t>
      </w:r>
      <w:r w:rsidRPr="007E536D">
        <w:rPr>
          <w:rStyle w:val="ezkurwreuab5ozgtqnkl"/>
          <w:i/>
          <w:sz w:val="20"/>
          <w:szCs w:val="20"/>
        </w:rPr>
        <w:t>выдач</w:t>
      </w:r>
      <w:r>
        <w:rPr>
          <w:rStyle w:val="ezkurwreuab5ozgtqnkl"/>
          <w:i/>
          <w:sz w:val="20"/>
          <w:szCs w:val="20"/>
        </w:rPr>
        <w:t xml:space="preserve">и </w:t>
      </w:r>
      <w:r w:rsidRPr="007E536D">
        <w:rPr>
          <w:rStyle w:val="ezkurwreuab5ozgtqnkl"/>
          <w:i/>
          <w:sz w:val="20"/>
          <w:szCs w:val="20"/>
        </w:rPr>
        <w:t>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банку</w:t>
      </w:r>
      <w:r w:rsidRPr="00A144F1">
        <w:rPr>
          <w:rStyle w:val="ezkurwreuab5ozgtqnkl"/>
          <w:i/>
          <w:sz w:val="20"/>
          <w:szCs w:val="20"/>
        </w:rPr>
        <w:t>"</w:t>
      </w:r>
      <w:ins w:id="13" w:author="Inesa Kocharyan" w:date="2025-02-19T10:34:00Z">
        <w:r>
          <w:rPr>
            <w:rFonts w:ascii="GHEA Grapalat" w:hAnsi="GHEA Grapalat"/>
          </w:rPr>
          <w:br w:type="page"/>
        </w:r>
      </w:ins>
    </w:p>
    <w:p w:rsidR="00071D1C" w:rsidRPr="0058169B" w:rsidRDefault="00BA249F" w:rsidP="00BD0785">
      <w:pPr>
        <w:widowControl w:val="0"/>
        <w:tabs>
          <w:tab w:val="left" w:pos="1276"/>
        </w:tabs>
        <w:spacing w:after="160"/>
        <w:jc w:val="both"/>
        <w:rPr>
          <w:rFonts w:ascii="GHEA Grapalat" w:hAnsi="GHEA Grapalat"/>
        </w:rPr>
      </w:pPr>
      <w:r w:rsidRPr="00DC2F9B">
        <w:rPr>
          <w:rFonts w:ascii="GHEA Grapalat" w:hAnsi="GHEA Grapalat"/>
        </w:rPr>
        <w:lastRenderedPageBreak/>
        <w:t>полном объеме результата поставки товара, установленного предыдущим соглашением</w:t>
      </w:r>
      <w:r>
        <w:rPr>
          <w:rFonts w:ascii="GHEA Grapalat" w:hAnsi="GHEA Grapalat"/>
        </w:rPr>
        <w:t>.</w:t>
      </w:r>
      <w:r w:rsidR="00071D1C" w:rsidRPr="00974EA8">
        <w:rPr>
          <w:rFonts w:ascii="GHEA Grapalat" w:hAnsi="GHEA Grapalat"/>
        </w:rPr>
        <w:t xml:space="preserve"> Если размер выделенных для исполнения договора финансовых средств превышает </w:t>
      </w:r>
      <w:r w:rsidR="003839FF" w:rsidRPr="00974EA8">
        <w:rPr>
          <w:rFonts w:ascii="GHEA Grapalat" w:hAnsi="GHEA Grapalat"/>
        </w:rPr>
        <w:t>двадцатипя</w:t>
      </w:r>
      <w:r w:rsidR="00071D1C" w:rsidRPr="00974EA8">
        <w:rPr>
          <w:rFonts w:ascii="GHEA Grapalat" w:hAnsi="GHEA Grapalat"/>
        </w:rPr>
        <w:t xml:space="preserve">тикратный размер базовой единицы закупок, то Покупателем будет заключенo соглашение в случае, если </w:t>
      </w:r>
      <w:r w:rsidR="009673B8" w:rsidRPr="00974EA8">
        <w:rPr>
          <w:rFonts w:ascii="GHEA Grapalat" w:hAnsi="GHEA Grapalat"/>
        </w:rPr>
        <w:t xml:space="preserve">представленные </w:t>
      </w:r>
      <w:r w:rsidR="00071D1C"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00071D1C" w:rsidRPr="00974EA8">
        <w:rPr>
          <w:rFonts w:ascii="GHEA Grapalat" w:hAnsi="GHEA Grapalat"/>
        </w:rPr>
        <w:t xml:space="preserve">договора </w:t>
      </w:r>
      <w:r w:rsidR="008707D8" w:rsidRPr="00974EA8">
        <w:rPr>
          <w:rFonts w:ascii="GHEA Grapalat" w:hAnsi="GHEA Grapalat"/>
        </w:rPr>
        <w:t>заменяю</w:t>
      </w:r>
      <w:r w:rsidR="00071D1C" w:rsidRPr="00974EA8">
        <w:rPr>
          <w:rFonts w:ascii="GHEA Grapalat" w:hAnsi="GHEA Grapalat"/>
        </w:rPr>
        <w:t xml:space="preserve">тся гарантией или наличными деньгами, с учетом требований </w:t>
      </w:r>
      <w:r w:rsidR="00351A3E" w:rsidRPr="00891020">
        <w:rPr>
          <w:rFonts w:ascii="GHEA Grapalat" w:hAnsi="GHEA Grapalat"/>
        </w:rPr>
        <w:t>абзац</w:t>
      </w:r>
      <w:r w:rsidR="00351A3E">
        <w:rPr>
          <w:rFonts w:ascii="GHEA Grapalat" w:hAnsi="GHEA Grapalat"/>
        </w:rPr>
        <w:t>а</w:t>
      </w:r>
      <w:r w:rsidR="00351A3E" w:rsidRPr="00891020">
        <w:rPr>
          <w:rFonts w:ascii="GHEA Grapalat" w:hAnsi="GHEA Grapalat"/>
        </w:rPr>
        <w:t xml:space="preserve"> "</w:t>
      </w:r>
      <w:r w:rsidR="00351A3E">
        <w:rPr>
          <w:rFonts w:ascii="GHEA Grapalat" w:hAnsi="GHEA Grapalat"/>
        </w:rPr>
        <w:t>в</w:t>
      </w:r>
      <w:r w:rsidR="00351A3E" w:rsidRPr="00891020">
        <w:rPr>
          <w:rFonts w:ascii="GHEA Grapalat" w:hAnsi="GHEA Grapalat"/>
        </w:rPr>
        <w:t>" подпункта 1</w:t>
      </w:r>
      <w:r w:rsidR="00351A3E">
        <w:rPr>
          <w:rFonts w:ascii="GHEA Grapalat" w:hAnsi="GHEA Grapalat"/>
        </w:rPr>
        <w:t xml:space="preserve"> и</w:t>
      </w:r>
      <w:r w:rsidR="00351A3E" w:rsidRPr="00891020">
        <w:rPr>
          <w:rFonts w:ascii="GHEA Grapalat" w:hAnsi="GHEA Grapalat"/>
        </w:rPr>
        <w:t xml:space="preserve"> </w:t>
      </w:r>
      <w:r w:rsidR="00071D1C" w:rsidRPr="00974EA8">
        <w:rPr>
          <w:rFonts w:ascii="GHEA Grapalat" w:hAnsi="GHEA Grapalat"/>
        </w:rPr>
        <w:t xml:space="preserve">абзаца "б" подпункта </w:t>
      </w:r>
      <w:r w:rsidR="000B33B2" w:rsidRPr="00974EA8">
        <w:rPr>
          <w:rFonts w:ascii="GHEA Grapalat" w:hAnsi="GHEA Grapalat"/>
        </w:rPr>
        <w:t xml:space="preserve">17 </w:t>
      </w:r>
      <w:r w:rsidR="00071D1C"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00071D1C"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974EA8">
        <w:rPr>
          <w:rFonts w:ascii="GHEA Grapalat" w:hAnsi="GHEA Grapalat"/>
        </w:rPr>
        <w:t xml:space="preserve">обеспечений квалификации и </w:t>
      </w:r>
      <w:r w:rsidR="00071D1C" w:rsidRPr="00974EA8">
        <w:rPr>
          <w:rFonts w:ascii="GHEA Grapalat" w:hAnsi="GHEA Grapalat"/>
        </w:rPr>
        <w:t xml:space="preserve">договора </w:t>
      </w:r>
      <w:r w:rsidR="00CD7A4F" w:rsidRPr="00974EA8">
        <w:rPr>
          <w:rFonts w:ascii="GHEA Grapalat" w:hAnsi="GHEA Grapalat"/>
        </w:rPr>
        <w:t xml:space="preserve">представленных </w:t>
      </w:r>
      <w:r w:rsidR="00071D1C"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00071D1C" w:rsidRPr="00974EA8">
        <w:rPr>
          <w:rFonts w:ascii="GHEA Grapalat" w:hAnsi="GHEA Grapalat"/>
        </w:rPr>
        <w:t xml:space="preserve">в течение </w:t>
      </w:r>
      <w:r w:rsidR="00D3295F" w:rsidRPr="00B76CB5">
        <w:rPr>
          <w:rFonts w:ascii="GHEA Grapalat" w:hAnsi="GHEA Grapalat"/>
        </w:rPr>
        <w:t xml:space="preserve"> ------- </w:t>
      </w:r>
      <w:r w:rsidR="00071D1C" w:rsidRPr="00974EA8">
        <w:rPr>
          <w:rFonts w:ascii="GHEA Grapalat" w:hAnsi="GHEA Grapalat"/>
        </w:rPr>
        <w:t>рабочих дней со дня получения извещения о заключении соглашения. В противном случае договор расторгается Покупателем в одностороннем порядке.</w:t>
      </w:r>
      <w:r w:rsidR="00FB29E1" w:rsidRPr="0058169B">
        <w:rPr>
          <w:rStyle w:val="FootnoteReference"/>
          <w:rFonts w:ascii="GHEA Grapalat" w:hAnsi="GHEA Grapalat"/>
        </w:rPr>
        <w:t>25</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DA240A" w:rsidP="00B46D58">
      <w:pPr>
        <w:widowControl w:val="0"/>
        <w:spacing w:after="160"/>
        <w:rPr>
          <w:rFonts w:ascii="GHEA Grapalat" w:hAnsi="GHEA Grapalat"/>
        </w:rPr>
      </w:pPr>
      <w:r>
        <w:rPr>
          <w:rFonts w:ascii="GHEA Grapalat" w:hAnsi="GHEA Grapalat"/>
        </w:rPr>
        <w:t>-----------------------</w:t>
      </w:r>
    </w:p>
    <w:p w:rsidR="00FB29E1" w:rsidRPr="008842CE" w:rsidRDefault="00FB29E1" w:rsidP="00FB29E1">
      <w:pPr>
        <w:pStyle w:val="FootnoteText"/>
        <w:widowControl w:val="0"/>
        <w:jc w:val="both"/>
        <w:rPr>
          <w:rFonts w:ascii="GHEA Grapalat" w:hAnsi="GHEA Grapalat"/>
          <w:lang w:val="hy-AM"/>
        </w:rPr>
      </w:pPr>
      <w:r w:rsidRPr="00DA240A">
        <w:rPr>
          <w:rFonts w:ascii="GHEA Grapalat" w:hAnsi="GHEA Grapalat"/>
          <w:i/>
          <w:vertAlign w:val="superscript"/>
        </w:rPr>
        <w:t xml:space="preserve">25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B76CB5" w:rsidRDefault="00FB29E1" w:rsidP="00D3295F">
      <w:pPr>
        <w:pStyle w:val="FootnoteText"/>
        <w:widowControl w:val="0"/>
        <w:jc w:val="both"/>
        <w:rPr>
          <w:rFonts w:asciiTheme="minorHAnsi" w:hAnsiTheme="minorHAnsi"/>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D3295F" w:rsidRDefault="00B76CB5" w:rsidP="00D3295F">
      <w:pPr>
        <w:pStyle w:val="FootnoteText"/>
        <w:widowControl w:val="0"/>
        <w:jc w:val="both"/>
        <w:rPr>
          <w:rFonts w:ascii="GHEA Grapalat" w:hAnsi="GHEA Grapalat"/>
          <w:i/>
          <w:lang w:val="hy-AM" w:eastAsia="en-US"/>
        </w:rPr>
      </w:pPr>
      <w:r>
        <w:rPr>
          <w:rFonts w:asciiTheme="minorHAnsi" w:hAnsiTheme="minorHAnsi"/>
        </w:rPr>
        <w:t xml:space="preserve">   </w:t>
      </w:r>
      <w:r w:rsidR="00D3295F">
        <w:rPr>
          <w:rStyle w:val="ezkurwreuab5ozgtqnkl"/>
          <w:rFonts w:ascii="Cambria" w:hAnsi="Cambria" w:cs="Cambria"/>
          <w:i/>
        </w:rPr>
        <w:t>Срок</w:t>
      </w:r>
      <w:r w:rsidR="00D3295F">
        <w:rPr>
          <w:rStyle w:val="ezkurwreuab5ozgtqnkl"/>
          <w:i/>
        </w:rPr>
        <w:t xml:space="preserve">, </w:t>
      </w:r>
      <w:r w:rsidR="00D3295F">
        <w:rPr>
          <w:rStyle w:val="ezkurwreuab5ozgtqnkl"/>
          <w:rFonts w:ascii="Cambria" w:hAnsi="Cambria" w:cs="Cambria"/>
          <w:i/>
        </w:rPr>
        <w:t>установленный</w:t>
      </w:r>
      <w:r w:rsidR="00D3295F">
        <w:rPr>
          <w:i/>
        </w:rPr>
        <w:t xml:space="preserve"> </w:t>
      </w:r>
      <w:r w:rsidR="00D3295F">
        <w:rPr>
          <w:rFonts w:ascii="Cambria" w:hAnsi="Cambria"/>
          <w:i/>
        </w:rPr>
        <w:t xml:space="preserve">в </w:t>
      </w:r>
      <w:r w:rsidR="00D3295F">
        <w:rPr>
          <w:rStyle w:val="ezkurwreuab5ozgtqnkl"/>
          <w:i/>
        </w:rPr>
        <w:t>5</w:t>
      </w:r>
      <w:r w:rsidR="00D3295F">
        <w:rPr>
          <w:rStyle w:val="ezkurwreuab5ozgtqnkl"/>
          <w:rFonts w:asciiTheme="minorHAnsi" w:hAnsiTheme="minorHAnsi"/>
          <w:i/>
        </w:rPr>
        <w:t>-ом</w:t>
      </w:r>
      <w:r w:rsidR="00D3295F">
        <w:rPr>
          <w:i/>
        </w:rPr>
        <w:t xml:space="preserve"> </w:t>
      </w:r>
      <w:r w:rsidR="00D3295F">
        <w:rPr>
          <w:rStyle w:val="ezkurwreuab5ozgtqnkl"/>
          <w:rFonts w:ascii="Cambria" w:hAnsi="Cambria" w:cs="Cambria"/>
          <w:i/>
        </w:rPr>
        <w:t>предложении настоящего</w:t>
      </w:r>
      <w:r w:rsidR="00D3295F">
        <w:rPr>
          <w:i/>
        </w:rPr>
        <w:t xml:space="preserve"> </w:t>
      </w:r>
      <w:r w:rsidR="00D3295F">
        <w:rPr>
          <w:rStyle w:val="ezkurwreuab5ozgtqnkl"/>
          <w:rFonts w:ascii="Cambria" w:hAnsi="Cambria" w:cs="Cambria"/>
          <w:i/>
        </w:rPr>
        <w:t>пункта</w:t>
      </w:r>
      <w:r w:rsidR="00D3295F">
        <w:rPr>
          <w:i/>
        </w:rPr>
        <w:t xml:space="preserve">, </w:t>
      </w:r>
      <w:r w:rsidR="00D3295F">
        <w:rPr>
          <w:rStyle w:val="ezkurwreuab5ozgtqnkl"/>
          <w:rFonts w:ascii="Cambria" w:hAnsi="Cambria" w:cs="Cambria"/>
          <w:i/>
        </w:rPr>
        <w:t>не</w:t>
      </w:r>
      <w:r w:rsidR="00D3295F">
        <w:rPr>
          <w:i/>
        </w:rPr>
        <w:t xml:space="preserve"> </w:t>
      </w:r>
      <w:r w:rsidR="00D3295F">
        <w:rPr>
          <w:rStyle w:val="ezkurwreuab5ozgtqnkl"/>
          <w:rFonts w:ascii="Cambria" w:hAnsi="Cambria" w:cs="Cambria"/>
          <w:i/>
        </w:rPr>
        <w:t>может</w:t>
      </w:r>
      <w:r w:rsidR="00D3295F">
        <w:rPr>
          <w:rStyle w:val="ezkurwreuab5ozgtqnkl"/>
          <w:i/>
        </w:rPr>
        <w:t xml:space="preserve"> </w:t>
      </w:r>
      <w:r w:rsidR="00D3295F">
        <w:rPr>
          <w:rStyle w:val="ezkurwreuab5ozgtqnkl"/>
          <w:rFonts w:ascii="Cambria" w:hAnsi="Cambria" w:cs="Cambria"/>
          <w:i/>
        </w:rPr>
        <w:t>быть</w:t>
      </w:r>
      <w:r w:rsidR="00D3295F">
        <w:rPr>
          <w:rStyle w:val="ezkurwreuab5ozgtqnkl"/>
          <w:i/>
        </w:rPr>
        <w:t xml:space="preserve"> </w:t>
      </w:r>
      <w:r w:rsidR="00D3295F">
        <w:rPr>
          <w:rStyle w:val="ezkurwreuab5ozgtqnkl"/>
          <w:rFonts w:ascii="Cambria" w:hAnsi="Cambria" w:cs="Cambria"/>
          <w:i/>
        </w:rPr>
        <w:t>менее</w:t>
      </w:r>
      <w:r w:rsidR="00D3295F">
        <w:rPr>
          <w:i/>
        </w:rPr>
        <w:t xml:space="preserve"> </w:t>
      </w:r>
      <w:r w:rsidR="00D3295F">
        <w:rPr>
          <w:rStyle w:val="ezkurwreuab5ozgtqnkl"/>
          <w:i/>
        </w:rPr>
        <w:t>10</w:t>
      </w:r>
      <w:r w:rsidR="00D3295F">
        <w:rPr>
          <w:i/>
        </w:rPr>
        <w:t xml:space="preserve"> </w:t>
      </w:r>
      <w:r w:rsidR="00D3295F">
        <w:rPr>
          <w:rStyle w:val="ezkurwreuab5ozgtqnkl"/>
          <w:rFonts w:ascii="Cambria" w:hAnsi="Cambria" w:cs="Cambria"/>
          <w:i/>
        </w:rPr>
        <w:t>рабочих</w:t>
      </w:r>
      <w:r w:rsidR="00D3295F">
        <w:rPr>
          <w:i/>
        </w:rPr>
        <w:t xml:space="preserve"> </w:t>
      </w:r>
      <w:r w:rsidR="00D3295F">
        <w:rPr>
          <w:rStyle w:val="ezkurwreuab5ozgtqnkl"/>
          <w:rFonts w:ascii="Cambria" w:hAnsi="Cambria" w:cs="Cambria"/>
          <w:i/>
        </w:rPr>
        <w:t>дней</w:t>
      </w:r>
      <w:r w:rsidR="00D3295F">
        <w:rPr>
          <w:rStyle w:val="ezkurwreuab5ozgtqnkl"/>
          <w:rFonts w:ascii="Cambria" w:hAnsi="Cambria" w:cs="Cambria"/>
          <w:i/>
          <w:lang w:val="hy-AM"/>
        </w:rPr>
        <w:t>.</w:t>
      </w:r>
    </w:p>
    <w:p w:rsidR="00071D1C" w:rsidRPr="00FB29E1" w:rsidRDefault="00071D1C" w:rsidP="00B46D58">
      <w:pPr>
        <w:widowControl w:val="0"/>
        <w:spacing w:after="160"/>
        <w:jc w:val="right"/>
        <w:rPr>
          <w:rFonts w:ascii="GHEA Grapalat" w:hAnsi="GHEA Grapalat"/>
          <w:lang w:val="hy-AM"/>
          <w:rPrChange w:id="14" w:author="Inesa Kocharyan" w:date="2025-02-19T10:34:00Z">
            <w:rPr>
              <w:rFonts w:ascii="GHEA Grapalat" w:hAnsi="GHEA Grapalat"/>
            </w:rPr>
          </w:rPrChange>
        </w:rPr>
        <w:sectPr w:rsidR="00071D1C" w:rsidRPr="00FB29E1" w:rsidSect="000811C1">
          <w:footerReference w:type="default" r:id="rId10"/>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14"/>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775"/>
        <w:gridCol w:w="1701"/>
        <w:gridCol w:w="4190"/>
        <w:gridCol w:w="1085"/>
        <w:gridCol w:w="1559"/>
        <w:gridCol w:w="1134"/>
        <w:gridCol w:w="850"/>
        <w:gridCol w:w="709"/>
        <w:gridCol w:w="1158"/>
        <w:gridCol w:w="947"/>
      </w:tblGrid>
      <w:tr w:rsidR="00B138F3" w:rsidRPr="00B138F3" w:rsidTr="00317BD2">
        <w:trPr>
          <w:jc w:val="center"/>
        </w:trPr>
        <w:tc>
          <w:tcPr>
            <w:tcW w:w="16350" w:type="dxa"/>
            <w:gridSpan w:val="11"/>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1B2E2F" w:rsidRPr="00B138F3" w:rsidTr="00730A03">
        <w:trPr>
          <w:trHeight w:val="219"/>
          <w:jc w:val="center"/>
        </w:trPr>
        <w:tc>
          <w:tcPr>
            <w:tcW w:w="1242" w:type="dxa"/>
            <w:vMerge w:val="restart"/>
            <w:vAlign w:val="center"/>
          </w:tcPr>
          <w:p w:rsidR="001B2E2F" w:rsidRPr="00B138F3" w:rsidRDefault="001B2E2F"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775" w:type="dxa"/>
            <w:vMerge w:val="restart"/>
            <w:vAlign w:val="center"/>
          </w:tcPr>
          <w:p w:rsidR="001B2E2F" w:rsidRPr="00B138F3" w:rsidRDefault="001B2E2F"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701" w:type="dxa"/>
            <w:vMerge w:val="restart"/>
            <w:vAlign w:val="center"/>
          </w:tcPr>
          <w:p w:rsidR="001B2E2F" w:rsidRPr="00B138F3" w:rsidRDefault="001B2E2F"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4190" w:type="dxa"/>
            <w:vMerge w:val="restart"/>
            <w:vAlign w:val="center"/>
          </w:tcPr>
          <w:p w:rsidR="001B2E2F" w:rsidRPr="00B138F3" w:rsidRDefault="001B2E2F"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rsidR="001B2E2F" w:rsidRPr="00B138F3" w:rsidRDefault="001B2E2F"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rsidR="001B2E2F" w:rsidRPr="00B138F3" w:rsidRDefault="001B2E2F"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rsidR="001B2E2F" w:rsidRPr="00B138F3" w:rsidRDefault="001B2E2F"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vMerge w:val="restart"/>
            <w:vAlign w:val="center"/>
          </w:tcPr>
          <w:p w:rsidR="001B2E2F" w:rsidRPr="00B138F3" w:rsidRDefault="001B2E2F"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rsidR="001B2E2F" w:rsidRPr="00B138F3" w:rsidRDefault="001B2E2F"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1B2E2F" w:rsidRPr="00B138F3" w:rsidTr="00730A03">
        <w:trPr>
          <w:trHeight w:val="445"/>
          <w:jc w:val="center"/>
        </w:trPr>
        <w:tc>
          <w:tcPr>
            <w:tcW w:w="1242" w:type="dxa"/>
            <w:vMerge/>
            <w:vAlign w:val="center"/>
          </w:tcPr>
          <w:p w:rsidR="001B2E2F" w:rsidRPr="00B138F3" w:rsidRDefault="001B2E2F" w:rsidP="00B46D58">
            <w:pPr>
              <w:widowControl w:val="0"/>
              <w:jc w:val="center"/>
              <w:rPr>
                <w:rFonts w:ascii="GHEA Grapalat" w:hAnsi="GHEA Grapalat"/>
                <w:sz w:val="16"/>
                <w:szCs w:val="16"/>
              </w:rPr>
            </w:pPr>
          </w:p>
        </w:tc>
        <w:tc>
          <w:tcPr>
            <w:tcW w:w="1775" w:type="dxa"/>
            <w:vMerge/>
            <w:vAlign w:val="center"/>
          </w:tcPr>
          <w:p w:rsidR="001B2E2F" w:rsidRPr="00B138F3" w:rsidRDefault="001B2E2F" w:rsidP="00B46D58">
            <w:pPr>
              <w:widowControl w:val="0"/>
              <w:jc w:val="center"/>
              <w:rPr>
                <w:rFonts w:ascii="GHEA Grapalat" w:hAnsi="GHEA Grapalat"/>
                <w:sz w:val="16"/>
                <w:szCs w:val="16"/>
              </w:rPr>
            </w:pPr>
          </w:p>
        </w:tc>
        <w:tc>
          <w:tcPr>
            <w:tcW w:w="1701" w:type="dxa"/>
            <w:vMerge/>
            <w:vAlign w:val="center"/>
          </w:tcPr>
          <w:p w:rsidR="001B2E2F" w:rsidRPr="00B138F3" w:rsidRDefault="001B2E2F" w:rsidP="00B46D58">
            <w:pPr>
              <w:widowControl w:val="0"/>
              <w:jc w:val="center"/>
              <w:rPr>
                <w:rFonts w:ascii="GHEA Grapalat" w:hAnsi="GHEA Grapalat"/>
                <w:sz w:val="16"/>
                <w:szCs w:val="16"/>
              </w:rPr>
            </w:pPr>
          </w:p>
        </w:tc>
        <w:tc>
          <w:tcPr>
            <w:tcW w:w="4190" w:type="dxa"/>
            <w:vMerge/>
            <w:vAlign w:val="center"/>
          </w:tcPr>
          <w:p w:rsidR="001B2E2F" w:rsidRPr="00B138F3" w:rsidRDefault="001B2E2F" w:rsidP="00B46D58">
            <w:pPr>
              <w:widowControl w:val="0"/>
              <w:jc w:val="center"/>
              <w:rPr>
                <w:rFonts w:ascii="GHEA Grapalat" w:hAnsi="GHEA Grapalat"/>
                <w:sz w:val="16"/>
                <w:szCs w:val="16"/>
              </w:rPr>
            </w:pPr>
          </w:p>
        </w:tc>
        <w:tc>
          <w:tcPr>
            <w:tcW w:w="1085" w:type="dxa"/>
            <w:vMerge/>
            <w:vAlign w:val="center"/>
          </w:tcPr>
          <w:p w:rsidR="001B2E2F" w:rsidRPr="00B138F3" w:rsidRDefault="001B2E2F" w:rsidP="00B46D58">
            <w:pPr>
              <w:widowControl w:val="0"/>
              <w:jc w:val="center"/>
              <w:rPr>
                <w:rFonts w:ascii="GHEA Grapalat" w:hAnsi="GHEA Grapalat"/>
                <w:sz w:val="16"/>
                <w:szCs w:val="16"/>
              </w:rPr>
            </w:pPr>
          </w:p>
        </w:tc>
        <w:tc>
          <w:tcPr>
            <w:tcW w:w="1559" w:type="dxa"/>
            <w:vMerge/>
            <w:vAlign w:val="center"/>
          </w:tcPr>
          <w:p w:rsidR="001B2E2F" w:rsidRPr="00B138F3" w:rsidRDefault="001B2E2F" w:rsidP="00B46D58">
            <w:pPr>
              <w:widowControl w:val="0"/>
              <w:jc w:val="center"/>
              <w:rPr>
                <w:rFonts w:ascii="GHEA Grapalat" w:hAnsi="GHEA Grapalat"/>
                <w:sz w:val="16"/>
                <w:szCs w:val="16"/>
              </w:rPr>
            </w:pPr>
          </w:p>
        </w:tc>
        <w:tc>
          <w:tcPr>
            <w:tcW w:w="1134" w:type="dxa"/>
            <w:vMerge/>
            <w:vAlign w:val="center"/>
          </w:tcPr>
          <w:p w:rsidR="001B2E2F" w:rsidRPr="00B138F3" w:rsidRDefault="001B2E2F" w:rsidP="00B46D58">
            <w:pPr>
              <w:widowControl w:val="0"/>
              <w:jc w:val="center"/>
              <w:rPr>
                <w:rFonts w:ascii="GHEA Grapalat" w:hAnsi="GHEA Grapalat"/>
                <w:sz w:val="16"/>
                <w:szCs w:val="16"/>
              </w:rPr>
            </w:pPr>
          </w:p>
        </w:tc>
        <w:tc>
          <w:tcPr>
            <w:tcW w:w="850" w:type="dxa"/>
            <w:vMerge/>
            <w:vAlign w:val="center"/>
          </w:tcPr>
          <w:p w:rsidR="001B2E2F" w:rsidRPr="00B138F3" w:rsidRDefault="001B2E2F" w:rsidP="00B46D58">
            <w:pPr>
              <w:widowControl w:val="0"/>
              <w:jc w:val="center"/>
              <w:rPr>
                <w:rFonts w:ascii="GHEA Grapalat" w:hAnsi="GHEA Grapalat"/>
                <w:sz w:val="16"/>
                <w:szCs w:val="16"/>
              </w:rPr>
            </w:pPr>
          </w:p>
        </w:tc>
        <w:tc>
          <w:tcPr>
            <w:tcW w:w="709" w:type="dxa"/>
            <w:vAlign w:val="center"/>
          </w:tcPr>
          <w:p w:rsidR="001B2E2F" w:rsidRPr="00B138F3" w:rsidRDefault="001B2E2F"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rsidR="001B2E2F" w:rsidRPr="00B138F3" w:rsidRDefault="001B2E2F"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rsidR="001B2E2F" w:rsidRPr="00B138F3" w:rsidRDefault="001B2E2F"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срок</w:t>
            </w:r>
            <w:r w:rsidRPr="00B138F3">
              <w:rPr>
                <w:rStyle w:val="FootnoteReference"/>
                <w:rFonts w:ascii="GHEA Grapalat" w:hAnsi="GHEA Grapalat"/>
                <w:sz w:val="16"/>
                <w:szCs w:val="16"/>
              </w:rPr>
              <w:footnoteReference w:customMarkFollows="1" w:id="15"/>
              <w:t>***</w:t>
            </w:r>
          </w:p>
        </w:tc>
      </w:tr>
      <w:tr w:rsidR="00A868B1" w:rsidRPr="00B138F3" w:rsidTr="00A868B1">
        <w:trPr>
          <w:trHeight w:val="246"/>
          <w:jc w:val="center"/>
        </w:trPr>
        <w:tc>
          <w:tcPr>
            <w:tcW w:w="1242" w:type="dxa"/>
            <w:vAlign w:val="center"/>
          </w:tcPr>
          <w:p w:rsidR="00A868B1" w:rsidRPr="00730A03" w:rsidRDefault="00A868B1" w:rsidP="00A868B1">
            <w:pPr>
              <w:widowControl w:val="0"/>
              <w:jc w:val="center"/>
              <w:rPr>
                <w:rFonts w:ascii="GHEA Grapalat" w:hAnsi="GHEA Grapalat"/>
                <w:sz w:val="16"/>
                <w:szCs w:val="16"/>
                <w:lang w:val="en-US"/>
              </w:rPr>
            </w:pPr>
            <w:r>
              <w:rPr>
                <w:rFonts w:ascii="GHEA Grapalat" w:hAnsi="GHEA Grapalat"/>
                <w:sz w:val="16"/>
                <w:szCs w:val="16"/>
                <w:lang w:val="en-US"/>
              </w:rPr>
              <w:t>1</w:t>
            </w:r>
          </w:p>
        </w:tc>
        <w:tc>
          <w:tcPr>
            <w:tcW w:w="1775" w:type="dxa"/>
            <w:vAlign w:val="center"/>
          </w:tcPr>
          <w:p w:rsidR="00A868B1" w:rsidRPr="00F97D1C" w:rsidRDefault="00A868B1" w:rsidP="00A868B1">
            <w:pPr>
              <w:jc w:val="center"/>
              <w:rPr>
                <w:rFonts w:ascii="Arial LatArm" w:hAnsi="Arial LatArm" w:cs="Arial"/>
                <w:sz w:val="20"/>
                <w:szCs w:val="20"/>
              </w:rPr>
            </w:pPr>
            <w:r w:rsidRPr="00F97D1C">
              <w:rPr>
                <w:rFonts w:ascii="Arial LatArm" w:hAnsi="Arial LatArm" w:cs="Arial"/>
                <w:sz w:val="20"/>
                <w:szCs w:val="20"/>
              </w:rPr>
              <w:t>15872400</w:t>
            </w:r>
          </w:p>
        </w:tc>
        <w:tc>
          <w:tcPr>
            <w:tcW w:w="1701" w:type="dxa"/>
            <w:vAlign w:val="center"/>
          </w:tcPr>
          <w:p w:rsidR="00A868B1" w:rsidRPr="00905F40" w:rsidRDefault="00A868B1" w:rsidP="00A868B1">
            <w:pPr>
              <w:pStyle w:val="BodyTextIndent2"/>
              <w:widowControl w:val="0"/>
              <w:spacing w:after="120" w:line="240" w:lineRule="auto"/>
              <w:ind w:firstLine="0"/>
              <w:jc w:val="center"/>
              <w:rPr>
                <w:rFonts w:ascii="GHEA Grapalat" w:hAnsi="GHEA Grapalat" w:cs="Calibri"/>
                <w:color w:val="000000"/>
                <w:sz w:val="16"/>
                <w:szCs w:val="16"/>
              </w:rPr>
            </w:pPr>
            <w:r>
              <w:rPr>
                <w:rFonts w:ascii="GHEA Grapalat" w:hAnsi="GHEA Grapalat" w:cs="Calibri"/>
                <w:color w:val="000000"/>
                <w:sz w:val="16"/>
                <w:szCs w:val="16"/>
              </w:rPr>
              <w:t>Поваренная соль</w:t>
            </w:r>
          </w:p>
        </w:tc>
        <w:tc>
          <w:tcPr>
            <w:tcW w:w="4190" w:type="dxa"/>
          </w:tcPr>
          <w:p w:rsidR="00A868B1" w:rsidRPr="00B138F3" w:rsidRDefault="00A868B1" w:rsidP="00A868B1">
            <w:pPr>
              <w:widowControl w:val="0"/>
              <w:jc w:val="center"/>
              <w:rPr>
                <w:rFonts w:ascii="GHEA Grapalat" w:hAnsi="GHEA Grapalat"/>
                <w:sz w:val="16"/>
                <w:szCs w:val="16"/>
              </w:rPr>
            </w:pPr>
            <w:r w:rsidRPr="009A2BFC">
              <w:rPr>
                <w:rFonts w:ascii="Cambria Math" w:hAnsi="Cambria Math"/>
                <w:sz w:val="16"/>
                <w:szCs w:val="16"/>
              </w:rPr>
              <w:t>Поваренная соль высокого качества, йодированная по стандарту HST 239-2005 срок годности не менее 12 месяцев с даты изготовления:</w:t>
            </w:r>
          </w:p>
        </w:tc>
        <w:tc>
          <w:tcPr>
            <w:tcW w:w="1085" w:type="dxa"/>
            <w:vAlign w:val="center"/>
          </w:tcPr>
          <w:p w:rsidR="00A868B1" w:rsidRPr="00B138F3" w:rsidRDefault="00A868B1" w:rsidP="00A868B1">
            <w:pPr>
              <w:widowControl w:val="0"/>
              <w:jc w:val="center"/>
              <w:rPr>
                <w:rFonts w:ascii="GHEA Grapalat" w:hAnsi="GHEA Grapalat"/>
                <w:sz w:val="16"/>
                <w:szCs w:val="16"/>
              </w:rPr>
            </w:pPr>
            <w:r>
              <w:rPr>
                <w:rFonts w:ascii="GHEA Grapalat" w:hAnsi="GHEA Grapalat"/>
                <w:sz w:val="16"/>
                <w:szCs w:val="16"/>
              </w:rPr>
              <w:t>кг</w:t>
            </w:r>
          </w:p>
        </w:tc>
        <w:tc>
          <w:tcPr>
            <w:tcW w:w="1559" w:type="dxa"/>
          </w:tcPr>
          <w:p w:rsidR="00A868B1" w:rsidRPr="00B138F3" w:rsidRDefault="00A868B1" w:rsidP="00A868B1">
            <w:pPr>
              <w:widowControl w:val="0"/>
              <w:jc w:val="center"/>
              <w:rPr>
                <w:rFonts w:ascii="GHEA Grapalat" w:hAnsi="GHEA Grapalat"/>
                <w:sz w:val="16"/>
                <w:szCs w:val="16"/>
              </w:rPr>
            </w:pPr>
          </w:p>
        </w:tc>
        <w:tc>
          <w:tcPr>
            <w:tcW w:w="1134" w:type="dxa"/>
          </w:tcPr>
          <w:p w:rsidR="00A868B1" w:rsidRPr="00B138F3" w:rsidRDefault="00A868B1" w:rsidP="00A868B1">
            <w:pPr>
              <w:widowControl w:val="0"/>
              <w:jc w:val="center"/>
              <w:rPr>
                <w:rFonts w:ascii="GHEA Grapalat" w:hAnsi="GHEA Grapalat"/>
                <w:sz w:val="16"/>
                <w:szCs w:val="16"/>
              </w:rPr>
            </w:pPr>
          </w:p>
        </w:tc>
        <w:tc>
          <w:tcPr>
            <w:tcW w:w="850" w:type="dxa"/>
            <w:vAlign w:val="center"/>
          </w:tcPr>
          <w:p w:rsidR="00A868B1" w:rsidRPr="00A71D81" w:rsidRDefault="00A868B1" w:rsidP="00A868B1">
            <w:pPr>
              <w:jc w:val="center"/>
              <w:rPr>
                <w:rFonts w:ascii="GHEA Grapalat" w:hAnsi="GHEA Grapalat"/>
                <w:sz w:val="20"/>
              </w:rPr>
            </w:pPr>
            <w:r>
              <w:rPr>
                <w:rFonts w:ascii="Arial" w:hAnsi="Arial" w:cs="Arial"/>
                <w:sz w:val="20"/>
                <w:szCs w:val="20"/>
              </w:rPr>
              <w:t>21</w:t>
            </w:r>
          </w:p>
        </w:tc>
        <w:tc>
          <w:tcPr>
            <w:tcW w:w="709" w:type="dxa"/>
            <w:vAlign w:val="center"/>
          </w:tcPr>
          <w:p w:rsidR="00A868B1" w:rsidRPr="00A71D81" w:rsidRDefault="00A868B1" w:rsidP="00A868B1">
            <w:pPr>
              <w:jc w:val="center"/>
              <w:rPr>
                <w:rFonts w:ascii="GHEA Grapalat" w:hAnsi="GHEA Grapalat"/>
                <w:sz w:val="20"/>
              </w:rPr>
            </w:pPr>
            <w:r>
              <w:rPr>
                <w:rFonts w:ascii="GHEA Grapalat" w:hAnsi="GHEA Grapalat"/>
                <w:sz w:val="20"/>
                <w:szCs w:val="20"/>
                <w:lang w:val="af-ZA"/>
              </w:rPr>
              <w:t>Араратский марз с. Норамарг 17-я улица, дом 39</w:t>
            </w:r>
          </w:p>
        </w:tc>
        <w:tc>
          <w:tcPr>
            <w:tcW w:w="1158" w:type="dxa"/>
            <w:textDirection w:val="btLr"/>
            <w:vAlign w:val="center"/>
          </w:tcPr>
          <w:p w:rsidR="00A868B1" w:rsidRPr="00A71D81" w:rsidRDefault="00A868B1" w:rsidP="00A868B1">
            <w:pPr>
              <w:jc w:val="center"/>
              <w:rPr>
                <w:rFonts w:ascii="GHEA Grapalat" w:hAnsi="GHEA Grapalat"/>
                <w:sz w:val="20"/>
              </w:rPr>
            </w:pPr>
            <w:r>
              <w:rPr>
                <w:rFonts w:ascii="GHEA Grapalat" w:hAnsi="GHEA Grapalat" w:cs="Calibri"/>
                <w:color w:val="000000"/>
                <w:sz w:val="16"/>
                <w:szCs w:val="16"/>
              </w:rPr>
              <w:t>По требованию заказчика</w:t>
            </w:r>
          </w:p>
        </w:tc>
        <w:tc>
          <w:tcPr>
            <w:tcW w:w="947" w:type="dxa"/>
            <w:vAlign w:val="center"/>
          </w:tcPr>
          <w:p w:rsidR="00A868B1" w:rsidRPr="00CE4862" w:rsidRDefault="00A868B1" w:rsidP="00A868B1">
            <w:pPr>
              <w:jc w:val="center"/>
              <w:rPr>
                <w:rFonts w:ascii="GHEA Grapalat" w:hAnsi="GHEA Grapalat"/>
                <w:sz w:val="20"/>
                <w:lang w:val="hy-AM"/>
              </w:rPr>
            </w:pPr>
            <w:r>
              <w:rPr>
                <w:rFonts w:ascii="GHEA Grapalat" w:hAnsi="GHEA Grapalat"/>
                <w:sz w:val="20"/>
                <w:lang w:val="hy-AM"/>
              </w:rPr>
              <w:t>с января по май 2026 г</w:t>
            </w:r>
          </w:p>
        </w:tc>
      </w:tr>
      <w:tr w:rsidR="00A868B1" w:rsidRPr="00B138F3" w:rsidTr="00A868B1">
        <w:trPr>
          <w:trHeight w:val="246"/>
          <w:jc w:val="center"/>
        </w:trPr>
        <w:tc>
          <w:tcPr>
            <w:tcW w:w="1242" w:type="dxa"/>
            <w:vAlign w:val="center"/>
          </w:tcPr>
          <w:p w:rsidR="00A868B1" w:rsidRPr="00730A03" w:rsidRDefault="00A868B1" w:rsidP="00A868B1">
            <w:pPr>
              <w:widowControl w:val="0"/>
              <w:jc w:val="center"/>
              <w:rPr>
                <w:rFonts w:ascii="GHEA Grapalat" w:hAnsi="GHEA Grapalat"/>
                <w:sz w:val="16"/>
                <w:szCs w:val="16"/>
                <w:lang w:val="en-US"/>
              </w:rPr>
            </w:pPr>
            <w:r>
              <w:rPr>
                <w:rFonts w:ascii="GHEA Grapalat" w:hAnsi="GHEA Grapalat"/>
                <w:sz w:val="16"/>
                <w:szCs w:val="16"/>
                <w:lang w:val="en-US"/>
              </w:rPr>
              <w:lastRenderedPageBreak/>
              <w:t>2</w:t>
            </w:r>
          </w:p>
        </w:tc>
        <w:tc>
          <w:tcPr>
            <w:tcW w:w="1775" w:type="dxa"/>
            <w:vAlign w:val="center"/>
          </w:tcPr>
          <w:p w:rsidR="00A868B1" w:rsidRPr="00F97D1C" w:rsidRDefault="00A868B1" w:rsidP="00A868B1">
            <w:pPr>
              <w:jc w:val="center"/>
              <w:rPr>
                <w:rFonts w:ascii="Arial LatArm" w:hAnsi="Arial LatArm" w:cs="Arial"/>
                <w:sz w:val="20"/>
                <w:szCs w:val="20"/>
              </w:rPr>
            </w:pPr>
            <w:r w:rsidRPr="00F97D1C">
              <w:rPr>
                <w:rFonts w:ascii="Arial LatArm" w:hAnsi="Arial LatArm" w:cs="Arial"/>
                <w:sz w:val="20"/>
                <w:szCs w:val="20"/>
              </w:rPr>
              <w:t>15421100</w:t>
            </w:r>
          </w:p>
        </w:tc>
        <w:tc>
          <w:tcPr>
            <w:tcW w:w="1701" w:type="dxa"/>
            <w:vAlign w:val="center"/>
          </w:tcPr>
          <w:p w:rsidR="00A868B1" w:rsidRPr="00905F40" w:rsidRDefault="00A868B1" w:rsidP="00A868B1">
            <w:pPr>
              <w:pStyle w:val="BodyTextIndent2"/>
              <w:widowControl w:val="0"/>
              <w:spacing w:after="120" w:line="240" w:lineRule="auto"/>
              <w:ind w:firstLine="0"/>
              <w:jc w:val="center"/>
              <w:rPr>
                <w:rFonts w:ascii="GHEA Grapalat" w:hAnsi="GHEA Grapalat" w:cs="Calibri"/>
                <w:color w:val="000000"/>
                <w:sz w:val="16"/>
                <w:szCs w:val="16"/>
              </w:rPr>
            </w:pPr>
            <w:r>
              <w:rPr>
                <w:rFonts w:ascii="GHEA Grapalat" w:hAnsi="GHEA Grapalat" w:cs="Calibri"/>
                <w:color w:val="000000"/>
                <w:sz w:val="16"/>
                <w:szCs w:val="16"/>
              </w:rPr>
              <w:t>Подсолнечное масло рафинированное</w:t>
            </w:r>
          </w:p>
        </w:tc>
        <w:tc>
          <w:tcPr>
            <w:tcW w:w="4190" w:type="dxa"/>
          </w:tcPr>
          <w:p w:rsidR="00A868B1" w:rsidRPr="00B138F3" w:rsidRDefault="00A868B1" w:rsidP="00A868B1">
            <w:pPr>
              <w:widowControl w:val="0"/>
              <w:jc w:val="center"/>
              <w:rPr>
                <w:rFonts w:ascii="GHEA Grapalat" w:hAnsi="GHEA Grapalat"/>
                <w:sz w:val="16"/>
                <w:szCs w:val="16"/>
              </w:rPr>
            </w:pPr>
            <w:r w:rsidRPr="009A2BFC">
              <w:rPr>
                <w:rFonts w:ascii="Cambria Math" w:hAnsi="Cambria Math"/>
                <w:sz w:val="16"/>
                <w:szCs w:val="16"/>
              </w:rPr>
              <w:t>Приготовлено методом экстракции и отжима семян подсолнечника, высшего сорта, очищено, дезодорировано. Безопасность: номер 2-III-4.9-01-2010 гигиенических нормативов, маркировка в соответствии со статьей 9 Закона РА "О безопасности пищевых продуктов".</w:t>
            </w:r>
          </w:p>
        </w:tc>
        <w:tc>
          <w:tcPr>
            <w:tcW w:w="1085" w:type="dxa"/>
            <w:vAlign w:val="center"/>
          </w:tcPr>
          <w:p w:rsidR="00A868B1" w:rsidRPr="00B138F3" w:rsidRDefault="00A868B1" w:rsidP="00A868B1">
            <w:pPr>
              <w:widowControl w:val="0"/>
              <w:jc w:val="center"/>
              <w:rPr>
                <w:rFonts w:ascii="GHEA Grapalat" w:hAnsi="GHEA Grapalat"/>
                <w:sz w:val="16"/>
                <w:szCs w:val="16"/>
              </w:rPr>
            </w:pPr>
            <w:r>
              <w:rPr>
                <w:rFonts w:ascii="GHEA Grapalat" w:hAnsi="GHEA Grapalat"/>
                <w:sz w:val="16"/>
                <w:szCs w:val="16"/>
              </w:rPr>
              <w:t>Литр</w:t>
            </w:r>
          </w:p>
        </w:tc>
        <w:tc>
          <w:tcPr>
            <w:tcW w:w="1559" w:type="dxa"/>
          </w:tcPr>
          <w:p w:rsidR="00A868B1" w:rsidRPr="00B138F3" w:rsidRDefault="00A868B1" w:rsidP="00A868B1">
            <w:pPr>
              <w:widowControl w:val="0"/>
              <w:jc w:val="center"/>
              <w:rPr>
                <w:rFonts w:ascii="GHEA Grapalat" w:hAnsi="GHEA Grapalat"/>
                <w:sz w:val="16"/>
                <w:szCs w:val="16"/>
              </w:rPr>
            </w:pPr>
          </w:p>
        </w:tc>
        <w:tc>
          <w:tcPr>
            <w:tcW w:w="1134" w:type="dxa"/>
          </w:tcPr>
          <w:p w:rsidR="00A868B1" w:rsidRPr="00B138F3" w:rsidRDefault="00A868B1" w:rsidP="00A868B1">
            <w:pPr>
              <w:widowControl w:val="0"/>
              <w:jc w:val="center"/>
              <w:rPr>
                <w:rFonts w:ascii="GHEA Grapalat" w:hAnsi="GHEA Grapalat"/>
                <w:sz w:val="16"/>
                <w:szCs w:val="16"/>
              </w:rPr>
            </w:pPr>
          </w:p>
        </w:tc>
        <w:tc>
          <w:tcPr>
            <w:tcW w:w="850" w:type="dxa"/>
            <w:vAlign w:val="center"/>
          </w:tcPr>
          <w:p w:rsidR="00A868B1" w:rsidRPr="00785C48" w:rsidRDefault="00A868B1" w:rsidP="00A868B1">
            <w:pPr>
              <w:jc w:val="center"/>
              <w:rPr>
                <w:rFonts w:ascii="GHEA Grapalat" w:hAnsi="GHEA Grapalat"/>
                <w:sz w:val="20"/>
                <w:lang w:val="hy-AM"/>
              </w:rPr>
            </w:pPr>
            <w:r>
              <w:rPr>
                <w:rFonts w:ascii="Arial" w:hAnsi="Arial" w:cs="Arial"/>
                <w:sz w:val="20"/>
                <w:szCs w:val="20"/>
              </w:rPr>
              <w:t>120</w:t>
            </w:r>
          </w:p>
        </w:tc>
        <w:tc>
          <w:tcPr>
            <w:tcW w:w="709" w:type="dxa"/>
            <w:vAlign w:val="center"/>
          </w:tcPr>
          <w:p w:rsidR="00A868B1" w:rsidRPr="00785C48" w:rsidRDefault="00A868B1" w:rsidP="00A868B1">
            <w:pPr>
              <w:jc w:val="center"/>
              <w:rPr>
                <w:rFonts w:ascii="GHEA Grapalat" w:hAnsi="GHEA Grapalat"/>
                <w:sz w:val="20"/>
                <w:lang w:val="hy-AM"/>
              </w:rPr>
            </w:pPr>
            <w:r>
              <w:rPr>
                <w:rFonts w:ascii="GHEA Grapalat" w:hAnsi="GHEA Grapalat"/>
                <w:sz w:val="20"/>
                <w:szCs w:val="20"/>
                <w:lang w:val="af-ZA"/>
              </w:rPr>
              <w:t>Араратский марз с. Норамарг 17-я улица, дом 39</w:t>
            </w:r>
          </w:p>
        </w:tc>
        <w:tc>
          <w:tcPr>
            <w:tcW w:w="1158" w:type="dxa"/>
            <w:textDirection w:val="btLr"/>
            <w:vAlign w:val="center"/>
          </w:tcPr>
          <w:p w:rsidR="00A868B1" w:rsidRPr="00785C48" w:rsidRDefault="00A868B1" w:rsidP="00A868B1">
            <w:pPr>
              <w:jc w:val="center"/>
              <w:rPr>
                <w:rFonts w:ascii="GHEA Grapalat" w:hAnsi="GHEA Grapalat"/>
                <w:sz w:val="20"/>
                <w:lang w:val="hy-AM"/>
              </w:rPr>
            </w:pPr>
            <w:r>
              <w:rPr>
                <w:rFonts w:ascii="GHEA Grapalat" w:hAnsi="GHEA Grapalat" w:cs="Calibri"/>
                <w:color w:val="000000"/>
                <w:sz w:val="16"/>
                <w:szCs w:val="16"/>
              </w:rPr>
              <w:t>По требованию заказчика</w:t>
            </w:r>
          </w:p>
        </w:tc>
        <w:tc>
          <w:tcPr>
            <w:tcW w:w="947" w:type="dxa"/>
            <w:vAlign w:val="center"/>
          </w:tcPr>
          <w:p w:rsidR="00A868B1" w:rsidRPr="00785C48" w:rsidRDefault="00A868B1" w:rsidP="00A868B1">
            <w:pPr>
              <w:jc w:val="center"/>
              <w:rPr>
                <w:rFonts w:ascii="GHEA Grapalat" w:hAnsi="GHEA Grapalat"/>
                <w:sz w:val="20"/>
                <w:lang w:val="hy-AM"/>
              </w:rPr>
            </w:pPr>
            <w:r>
              <w:rPr>
                <w:rFonts w:ascii="GHEA Grapalat" w:hAnsi="GHEA Grapalat"/>
                <w:sz w:val="20"/>
                <w:lang w:val="hy-AM"/>
              </w:rPr>
              <w:t>с января по май 2026 г</w:t>
            </w:r>
          </w:p>
        </w:tc>
      </w:tr>
      <w:tr w:rsidR="00A868B1" w:rsidRPr="00B138F3" w:rsidTr="00A868B1">
        <w:trPr>
          <w:trHeight w:val="246"/>
          <w:jc w:val="center"/>
        </w:trPr>
        <w:tc>
          <w:tcPr>
            <w:tcW w:w="1242" w:type="dxa"/>
            <w:vAlign w:val="center"/>
          </w:tcPr>
          <w:p w:rsidR="00A868B1" w:rsidRPr="00730A03" w:rsidRDefault="00A868B1" w:rsidP="00A868B1">
            <w:pPr>
              <w:widowControl w:val="0"/>
              <w:jc w:val="center"/>
              <w:rPr>
                <w:rFonts w:ascii="GHEA Grapalat" w:hAnsi="GHEA Grapalat"/>
                <w:sz w:val="16"/>
                <w:szCs w:val="16"/>
                <w:lang w:val="en-US"/>
              </w:rPr>
            </w:pPr>
            <w:r>
              <w:rPr>
                <w:rFonts w:ascii="GHEA Grapalat" w:hAnsi="GHEA Grapalat"/>
                <w:sz w:val="16"/>
                <w:szCs w:val="16"/>
                <w:lang w:val="en-US"/>
              </w:rPr>
              <w:t>3</w:t>
            </w:r>
          </w:p>
        </w:tc>
        <w:tc>
          <w:tcPr>
            <w:tcW w:w="1775" w:type="dxa"/>
            <w:vAlign w:val="center"/>
          </w:tcPr>
          <w:p w:rsidR="00A868B1" w:rsidRPr="00F97D1C" w:rsidRDefault="00A868B1" w:rsidP="00A868B1">
            <w:pPr>
              <w:jc w:val="center"/>
              <w:rPr>
                <w:rFonts w:ascii="Arial LatArm" w:hAnsi="Arial LatArm" w:cs="Arial"/>
                <w:sz w:val="20"/>
                <w:szCs w:val="20"/>
              </w:rPr>
            </w:pPr>
            <w:r w:rsidRPr="00F97D1C">
              <w:rPr>
                <w:rFonts w:ascii="Arial LatArm" w:hAnsi="Arial LatArm" w:cs="Arial"/>
                <w:sz w:val="20"/>
                <w:szCs w:val="20"/>
              </w:rPr>
              <w:t>3211300</w:t>
            </w:r>
          </w:p>
        </w:tc>
        <w:tc>
          <w:tcPr>
            <w:tcW w:w="1701" w:type="dxa"/>
            <w:vAlign w:val="center"/>
          </w:tcPr>
          <w:p w:rsidR="00A868B1" w:rsidRPr="00905F40" w:rsidRDefault="00A868B1" w:rsidP="00A868B1">
            <w:pPr>
              <w:pStyle w:val="BodyTextIndent2"/>
              <w:widowControl w:val="0"/>
              <w:spacing w:after="120" w:line="240" w:lineRule="auto"/>
              <w:ind w:firstLine="0"/>
              <w:jc w:val="center"/>
              <w:rPr>
                <w:rFonts w:ascii="GHEA Grapalat" w:hAnsi="GHEA Grapalat" w:cs="Calibri"/>
                <w:color w:val="000000"/>
                <w:sz w:val="16"/>
                <w:szCs w:val="16"/>
              </w:rPr>
            </w:pPr>
            <w:r>
              <w:rPr>
                <w:rFonts w:ascii="GHEA Grapalat" w:hAnsi="GHEA Grapalat" w:cs="Calibri"/>
                <w:color w:val="000000"/>
                <w:sz w:val="16"/>
                <w:szCs w:val="16"/>
              </w:rPr>
              <w:t>Рись</w:t>
            </w:r>
          </w:p>
        </w:tc>
        <w:tc>
          <w:tcPr>
            <w:tcW w:w="4190" w:type="dxa"/>
          </w:tcPr>
          <w:p w:rsidR="00A868B1" w:rsidRPr="00B138F3" w:rsidRDefault="00A868B1" w:rsidP="00A868B1">
            <w:pPr>
              <w:widowControl w:val="0"/>
              <w:jc w:val="center"/>
              <w:rPr>
                <w:rFonts w:ascii="GHEA Grapalat" w:hAnsi="GHEA Grapalat"/>
                <w:sz w:val="16"/>
                <w:szCs w:val="16"/>
              </w:rPr>
            </w:pPr>
            <w:r w:rsidRPr="009A2BFC">
              <w:rPr>
                <w:rFonts w:ascii="Cambria Math" w:hAnsi="Cambria Math"/>
                <w:sz w:val="16"/>
                <w:szCs w:val="16"/>
              </w:rPr>
              <w:t>Белые, крупные,высокие, длинные, неразрывные, делятся на типы от 1 до 4 в зависимости от ширины, влажность от 13% до 14% в зависимости от типа. Безопасность и маркировка в соответствии с законодательством РА. В 2007 году. в соответствии со статьей 9" технического регламента требований, предъявляемых к зерну, его производству, хранению, переработке и утилизации "и Закона Республики Армения" О безопасности пищевых продуктов", утвержденного решением N 22-н от 11 января 2020 года.</w:t>
            </w:r>
          </w:p>
        </w:tc>
        <w:tc>
          <w:tcPr>
            <w:tcW w:w="1085" w:type="dxa"/>
            <w:vAlign w:val="center"/>
          </w:tcPr>
          <w:p w:rsidR="00A868B1" w:rsidRPr="00B138F3" w:rsidRDefault="00A868B1" w:rsidP="00A868B1">
            <w:pPr>
              <w:widowControl w:val="0"/>
              <w:jc w:val="center"/>
              <w:rPr>
                <w:rFonts w:ascii="GHEA Grapalat" w:hAnsi="GHEA Grapalat"/>
                <w:sz w:val="16"/>
                <w:szCs w:val="16"/>
              </w:rPr>
            </w:pPr>
            <w:r>
              <w:rPr>
                <w:rFonts w:ascii="GHEA Grapalat" w:hAnsi="GHEA Grapalat"/>
                <w:sz w:val="16"/>
                <w:szCs w:val="16"/>
              </w:rPr>
              <w:t>кг</w:t>
            </w:r>
          </w:p>
        </w:tc>
        <w:tc>
          <w:tcPr>
            <w:tcW w:w="1559" w:type="dxa"/>
          </w:tcPr>
          <w:p w:rsidR="00A868B1" w:rsidRPr="00B138F3" w:rsidRDefault="00A868B1" w:rsidP="00A868B1">
            <w:pPr>
              <w:widowControl w:val="0"/>
              <w:jc w:val="center"/>
              <w:rPr>
                <w:rFonts w:ascii="GHEA Grapalat" w:hAnsi="GHEA Grapalat"/>
                <w:sz w:val="16"/>
                <w:szCs w:val="16"/>
              </w:rPr>
            </w:pPr>
          </w:p>
        </w:tc>
        <w:tc>
          <w:tcPr>
            <w:tcW w:w="1134" w:type="dxa"/>
          </w:tcPr>
          <w:p w:rsidR="00A868B1" w:rsidRPr="00B138F3" w:rsidRDefault="00A868B1" w:rsidP="00A868B1">
            <w:pPr>
              <w:widowControl w:val="0"/>
              <w:jc w:val="center"/>
              <w:rPr>
                <w:rFonts w:ascii="GHEA Grapalat" w:hAnsi="GHEA Grapalat"/>
                <w:sz w:val="16"/>
                <w:szCs w:val="16"/>
              </w:rPr>
            </w:pPr>
          </w:p>
        </w:tc>
        <w:tc>
          <w:tcPr>
            <w:tcW w:w="850" w:type="dxa"/>
            <w:vAlign w:val="center"/>
          </w:tcPr>
          <w:p w:rsidR="00A868B1" w:rsidRPr="00785C48" w:rsidRDefault="00A868B1" w:rsidP="00A868B1">
            <w:pPr>
              <w:jc w:val="center"/>
              <w:rPr>
                <w:rFonts w:ascii="GHEA Grapalat" w:hAnsi="GHEA Grapalat"/>
                <w:sz w:val="20"/>
                <w:lang w:val="hy-AM"/>
              </w:rPr>
            </w:pPr>
            <w:r>
              <w:rPr>
                <w:rFonts w:ascii="Arial" w:hAnsi="Arial" w:cs="Arial"/>
                <w:sz w:val="20"/>
                <w:szCs w:val="20"/>
              </w:rPr>
              <w:t>148</w:t>
            </w:r>
          </w:p>
        </w:tc>
        <w:tc>
          <w:tcPr>
            <w:tcW w:w="709" w:type="dxa"/>
            <w:vAlign w:val="center"/>
          </w:tcPr>
          <w:p w:rsidR="00A868B1" w:rsidRPr="00785C48" w:rsidRDefault="00A868B1" w:rsidP="00A868B1">
            <w:pPr>
              <w:jc w:val="center"/>
              <w:rPr>
                <w:rFonts w:ascii="GHEA Grapalat" w:hAnsi="GHEA Grapalat"/>
                <w:sz w:val="20"/>
                <w:lang w:val="hy-AM"/>
              </w:rPr>
            </w:pPr>
            <w:r>
              <w:rPr>
                <w:rFonts w:ascii="GHEA Grapalat" w:hAnsi="GHEA Grapalat"/>
                <w:sz w:val="20"/>
                <w:szCs w:val="20"/>
                <w:lang w:val="af-ZA"/>
              </w:rPr>
              <w:t>Араратский марз с. Норамарг 17-я улица, дом 39</w:t>
            </w:r>
          </w:p>
        </w:tc>
        <w:tc>
          <w:tcPr>
            <w:tcW w:w="1158" w:type="dxa"/>
            <w:textDirection w:val="btLr"/>
            <w:vAlign w:val="center"/>
          </w:tcPr>
          <w:p w:rsidR="00A868B1" w:rsidRPr="00785C48" w:rsidRDefault="00A868B1" w:rsidP="00A868B1">
            <w:pPr>
              <w:jc w:val="center"/>
              <w:rPr>
                <w:rFonts w:ascii="GHEA Grapalat" w:hAnsi="GHEA Grapalat"/>
                <w:sz w:val="20"/>
                <w:lang w:val="hy-AM"/>
              </w:rPr>
            </w:pPr>
            <w:r>
              <w:rPr>
                <w:rFonts w:ascii="GHEA Grapalat" w:hAnsi="GHEA Grapalat" w:cs="Calibri"/>
                <w:color w:val="000000"/>
                <w:sz w:val="16"/>
                <w:szCs w:val="16"/>
              </w:rPr>
              <w:t>По требованию заказчика</w:t>
            </w:r>
          </w:p>
        </w:tc>
        <w:tc>
          <w:tcPr>
            <w:tcW w:w="947" w:type="dxa"/>
            <w:vAlign w:val="center"/>
          </w:tcPr>
          <w:p w:rsidR="00A868B1" w:rsidRPr="00785C48" w:rsidRDefault="00A868B1" w:rsidP="00A868B1">
            <w:pPr>
              <w:jc w:val="center"/>
              <w:rPr>
                <w:rFonts w:ascii="GHEA Grapalat" w:hAnsi="GHEA Grapalat"/>
                <w:sz w:val="20"/>
                <w:lang w:val="hy-AM"/>
              </w:rPr>
            </w:pPr>
            <w:r>
              <w:rPr>
                <w:rFonts w:ascii="GHEA Grapalat" w:hAnsi="GHEA Grapalat"/>
                <w:sz w:val="20"/>
                <w:lang w:val="hy-AM"/>
              </w:rPr>
              <w:t>с января по май 2026 г</w:t>
            </w:r>
          </w:p>
        </w:tc>
      </w:tr>
      <w:tr w:rsidR="00A868B1" w:rsidRPr="00B138F3" w:rsidTr="00A868B1">
        <w:trPr>
          <w:trHeight w:val="246"/>
          <w:jc w:val="center"/>
        </w:trPr>
        <w:tc>
          <w:tcPr>
            <w:tcW w:w="1242" w:type="dxa"/>
            <w:vAlign w:val="center"/>
          </w:tcPr>
          <w:p w:rsidR="00A868B1" w:rsidRPr="00730A03" w:rsidRDefault="00A868B1" w:rsidP="00A868B1">
            <w:pPr>
              <w:widowControl w:val="0"/>
              <w:jc w:val="center"/>
              <w:rPr>
                <w:rFonts w:ascii="GHEA Grapalat" w:hAnsi="GHEA Grapalat"/>
                <w:sz w:val="16"/>
                <w:szCs w:val="16"/>
                <w:lang w:val="en-US"/>
              </w:rPr>
            </w:pPr>
            <w:r>
              <w:rPr>
                <w:rFonts w:ascii="GHEA Grapalat" w:hAnsi="GHEA Grapalat"/>
                <w:sz w:val="16"/>
                <w:szCs w:val="16"/>
                <w:lang w:val="en-US"/>
              </w:rPr>
              <w:t>4</w:t>
            </w:r>
          </w:p>
        </w:tc>
        <w:tc>
          <w:tcPr>
            <w:tcW w:w="1775" w:type="dxa"/>
            <w:vAlign w:val="center"/>
          </w:tcPr>
          <w:p w:rsidR="00A868B1" w:rsidRPr="00F97D1C" w:rsidRDefault="00A868B1" w:rsidP="00A868B1">
            <w:pPr>
              <w:jc w:val="center"/>
              <w:rPr>
                <w:rFonts w:ascii="Arial LatArm" w:hAnsi="Arial LatArm" w:cs="Arial"/>
                <w:sz w:val="20"/>
                <w:szCs w:val="20"/>
              </w:rPr>
            </w:pPr>
            <w:r w:rsidRPr="00F97D1C">
              <w:rPr>
                <w:rFonts w:ascii="Arial LatArm" w:hAnsi="Arial LatArm" w:cs="Arial"/>
                <w:sz w:val="20"/>
                <w:szCs w:val="20"/>
              </w:rPr>
              <w:t>03221110</w:t>
            </w:r>
          </w:p>
        </w:tc>
        <w:tc>
          <w:tcPr>
            <w:tcW w:w="1701" w:type="dxa"/>
            <w:vAlign w:val="center"/>
          </w:tcPr>
          <w:p w:rsidR="00A868B1" w:rsidRPr="00905F40" w:rsidDel="007F20A9" w:rsidRDefault="00A868B1" w:rsidP="00A868B1">
            <w:pPr>
              <w:pStyle w:val="BodyTextIndent2"/>
              <w:widowControl w:val="0"/>
              <w:spacing w:after="120" w:line="240" w:lineRule="auto"/>
              <w:ind w:firstLine="0"/>
              <w:jc w:val="center"/>
              <w:rPr>
                <w:rFonts w:ascii="GHEA Grapalat" w:hAnsi="GHEA Grapalat" w:cs="Calibri"/>
                <w:color w:val="000000"/>
                <w:sz w:val="16"/>
                <w:szCs w:val="16"/>
              </w:rPr>
            </w:pPr>
            <w:r>
              <w:rPr>
                <w:rFonts w:ascii="GHEA Grapalat" w:hAnsi="GHEA Grapalat" w:cs="Calibri"/>
                <w:color w:val="000000"/>
                <w:sz w:val="16"/>
                <w:szCs w:val="16"/>
              </w:rPr>
              <w:t>Марковь</w:t>
            </w:r>
          </w:p>
        </w:tc>
        <w:tc>
          <w:tcPr>
            <w:tcW w:w="4190" w:type="dxa"/>
          </w:tcPr>
          <w:p w:rsidR="00A868B1" w:rsidRPr="00B138F3" w:rsidRDefault="00A868B1" w:rsidP="00A868B1">
            <w:pPr>
              <w:widowControl w:val="0"/>
              <w:jc w:val="center"/>
              <w:rPr>
                <w:rFonts w:ascii="GHEA Grapalat" w:hAnsi="GHEA Grapalat"/>
                <w:sz w:val="16"/>
                <w:szCs w:val="16"/>
              </w:rPr>
            </w:pPr>
            <w:r w:rsidRPr="009A2BFC">
              <w:rPr>
                <w:rFonts w:ascii="Cambria Math" w:hAnsi="Cambria Math"/>
                <w:sz w:val="16"/>
                <w:szCs w:val="16"/>
                <w:lang w:val="hy-AM"/>
              </w:rPr>
              <w:t xml:space="preserve">Обычный и отборный вид. Безопасность и маркировка в соответствии с указом правительства РА от 2006 года. </w:t>
            </w:r>
          </w:p>
        </w:tc>
        <w:tc>
          <w:tcPr>
            <w:tcW w:w="1085" w:type="dxa"/>
            <w:vAlign w:val="center"/>
          </w:tcPr>
          <w:p w:rsidR="00A868B1" w:rsidRPr="00B138F3" w:rsidRDefault="00A868B1" w:rsidP="00A868B1">
            <w:pPr>
              <w:widowControl w:val="0"/>
              <w:jc w:val="center"/>
              <w:rPr>
                <w:rFonts w:ascii="GHEA Grapalat" w:hAnsi="GHEA Grapalat"/>
                <w:sz w:val="16"/>
                <w:szCs w:val="16"/>
              </w:rPr>
            </w:pPr>
            <w:r>
              <w:rPr>
                <w:rFonts w:ascii="GHEA Grapalat" w:hAnsi="GHEA Grapalat"/>
                <w:sz w:val="16"/>
                <w:szCs w:val="16"/>
              </w:rPr>
              <w:t>кг</w:t>
            </w:r>
          </w:p>
        </w:tc>
        <w:tc>
          <w:tcPr>
            <w:tcW w:w="1559" w:type="dxa"/>
          </w:tcPr>
          <w:p w:rsidR="00A868B1" w:rsidRPr="00B138F3" w:rsidRDefault="00A868B1" w:rsidP="00A868B1">
            <w:pPr>
              <w:widowControl w:val="0"/>
              <w:jc w:val="center"/>
              <w:rPr>
                <w:rFonts w:ascii="GHEA Grapalat" w:hAnsi="GHEA Grapalat"/>
                <w:sz w:val="16"/>
                <w:szCs w:val="16"/>
              </w:rPr>
            </w:pPr>
          </w:p>
        </w:tc>
        <w:tc>
          <w:tcPr>
            <w:tcW w:w="1134" w:type="dxa"/>
          </w:tcPr>
          <w:p w:rsidR="00A868B1" w:rsidRPr="00B138F3" w:rsidRDefault="00A868B1" w:rsidP="00A868B1">
            <w:pPr>
              <w:widowControl w:val="0"/>
              <w:jc w:val="center"/>
              <w:rPr>
                <w:rFonts w:ascii="GHEA Grapalat" w:hAnsi="GHEA Grapalat"/>
                <w:sz w:val="16"/>
                <w:szCs w:val="16"/>
              </w:rPr>
            </w:pPr>
          </w:p>
        </w:tc>
        <w:tc>
          <w:tcPr>
            <w:tcW w:w="850" w:type="dxa"/>
            <w:vAlign w:val="center"/>
          </w:tcPr>
          <w:p w:rsidR="00A868B1" w:rsidRPr="00A71D81" w:rsidRDefault="00A868B1" w:rsidP="00A868B1">
            <w:pPr>
              <w:jc w:val="center"/>
              <w:rPr>
                <w:rFonts w:ascii="GHEA Grapalat" w:hAnsi="GHEA Grapalat"/>
                <w:sz w:val="20"/>
              </w:rPr>
            </w:pPr>
            <w:r>
              <w:rPr>
                <w:rFonts w:ascii="Arial" w:hAnsi="Arial" w:cs="Arial"/>
                <w:sz w:val="20"/>
                <w:szCs w:val="20"/>
              </w:rPr>
              <w:t>91</w:t>
            </w:r>
          </w:p>
        </w:tc>
        <w:tc>
          <w:tcPr>
            <w:tcW w:w="709" w:type="dxa"/>
            <w:vAlign w:val="center"/>
          </w:tcPr>
          <w:p w:rsidR="00A868B1" w:rsidRPr="00A71D81" w:rsidRDefault="00A868B1" w:rsidP="00A868B1">
            <w:pPr>
              <w:jc w:val="center"/>
              <w:rPr>
                <w:rFonts w:ascii="GHEA Grapalat" w:hAnsi="GHEA Grapalat"/>
                <w:sz w:val="20"/>
              </w:rPr>
            </w:pPr>
            <w:r>
              <w:rPr>
                <w:rFonts w:ascii="GHEA Grapalat" w:hAnsi="GHEA Grapalat"/>
                <w:sz w:val="20"/>
                <w:szCs w:val="20"/>
                <w:lang w:val="af-ZA"/>
              </w:rPr>
              <w:t xml:space="preserve">Араратский марз с. Норамарг 17-я </w:t>
            </w:r>
            <w:r>
              <w:rPr>
                <w:rFonts w:ascii="GHEA Grapalat" w:hAnsi="GHEA Grapalat"/>
                <w:sz w:val="20"/>
                <w:szCs w:val="20"/>
                <w:lang w:val="af-ZA"/>
              </w:rPr>
              <w:lastRenderedPageBreak/>
              <w:t>улица, дом 39</w:t>
            </w:r>
          </w:p>
        </w:tc>
        <w:tc>
          <w:tcPr>
            <w:tcW w:w="1158" w:type="dxa"/>
            <w:textDirection w:val="btLr"/>
            <w:vAlign w:val="center"/>
          </w:tcPr>
          <w:p w:rsidR="00A868B1" w:rsidRPr="00A71D81" w:rsidRDefault="00A868B1" w:rsidP="00A868B1">
            <w:pPr>
              <w:jc w:val="center"/>
              <w:rPr>
                <w:rFonts w:ascii="GHEA Grapalat" w:hAnsi="GHEA Grapalat"/>
                <w:sz w:val="20"/>
              </w:rPr>
            </w:pPr>
            <w:r>
              <w:rPr>
                <w:rFonts w:ascii="GHEA Grapalat" w:hAnsi="GHEA Grapalat" w:cs="Calibri"/>
                <w:color w:val="000000"/>
                <w:sz w:val="16"/>
                <w:szCs w:val="16"/>
              </w:rPr>
              <w:lastRenderedPageBreak/>
              <w:t>По требованию заказчика</w:t>
            </w:r>
          </w:p>
        </w:tc>
        <w:tc>
          <w:tcPr>
            <w:tcW w:w="947" w:type="dxa"/>
            <w:vAlign w:val="center"/>
          </w:tcPr>
          <w:p w:rsidR="00A868B1" w:rsidRPr="00A71D81" w:rsidRDefault="00A868B1" w:rsidP="00A868B1">
            <w:pPr>
              <w:jc w:val="center"/>
              <w:rPr>
                <w:rFonts w:ascii="GHEA Grapalat" w:hAnsi="GHEA Grapalat"/>
                <w:sz w:val="20"/>
              </w:rPr>
            </w:pPr>
            <w:r>
              <w:rPr>
                <w:rFonts w:ascii="GHEA Grapalat" w:hAnsi="GHEA Grapalat"/>
                <w:sz w:val="20"/>
                <w:lang w:val="hy-AM"/>
              </w:rPr>
              <w:t>с января по май 2026 г</w:t>
            </w:r>
          </w:p>
        </w:tc>
      </w:tr>
      <w:tr w:rsidR="00A868B1" w:rsidRPr="00B138F3" w:rsidTr="00A868B1">
        <w:trPr>
          <w:trHeight w:val="246"/>
          <w:jc w:val="center"/>
        </w:trPr>
        <w:tc>
          <w:tcPr>
            <w:tcW w:w="1242" w:type="dxa"/>
            <w:vAlign w:val="center"/>
          </w:tcPr>
          <w:p w:rsidR="00A868B1" w:rsidRPr="00730A03" w:rsidRDefault="00A868B1" w:rsidP="00A868B1">
            <w:pPr>
              <w:widowControl w:val="0"/>
              <w:jc w:val="center"/>
              <w:rPr>
                <w:rFonts w:ascii="GHEA Grapalat" w:hAnsi="GHEA Grapalat"/>
                <w:sz w:val="16"/>
                <w:szCs w:val="16"/>
                <w:lang w:val="en-US"/>
              </w:rPr>
            </w:pPr>
            <w:r>
              <w:rPr>
                <w:rFonts w:ascii="GHEA Grapalat" w:hAnsi="GHEA Grapalat"/>
                <w:sz w:val="16"/>
                <w:szCs w:val="16"/>
                <w:lang w:val="en-US"/>
              </w:rPr>
              <w:lastRenderedPageBreak/>
              <w:t>5</w:t>
            </w:r>
          </w:p>
        </w:tc>
        <w:tc>
          <w:tcPr>
            <w:tcW w:w="1775" w:type="dxa"/>
            <w:vAlign w:val="center"/>
          </w:tcPr>
          <w:p w:rsidR="00A868B1" w:rsidRPr="00F97D1C" w:rsidRDefault="00A868B1" w:rsidP="00A868B1">
            <w:pPr>
              <w:jc w:val="center"/>
              <w:rPr>
                <w:rFonts w:ascii="Arial LatArm" w:hAnsi="Arial LatArm" w:cs="Arial"/>
                <w:sz w:val="20"/>
                <w:szCs w:val="20"/>
              </w:rPr>
            </w:pPr>
            <w:r w:rsidRPr="00F97D1C">
              <w:rPr>
                <w:rFonts w:ascii="Arial LatArm" w:hAnsi="Arial LatArm" w:cs="Arial"/>
                <w:sz w:val="20"/>
                <w:szCs w:val="20"/>
              </w:rPr>
              <w:t>03222128</w:t>
            </w:r>
          </w:p>
        </w:tc>
        <w:tc>
          <w:tcPr>
            <w:tcW w:w="1701" w:type="dxa"/>
            <w:vAlign w:val="center"/>
          </w:tcPr>
          <w:p w:rsidR="00A868B1" w:rsidRPr="00905F40" w:rsidDel="007F20A9" w:rsidRDefault="00A868B1" w:rsidP="00A868B1">
            <w:pPr>
              <w:pStyle w:val="BodyTextIndent2"/>
              <w:widowControl w:val="0"/>
              <w:spacing w:after="120" w:line="240" w:lineRule="auto"/>
              <w:ind w:firstLine="0"/>
              <w:jc w:val="center"/>
              <w:rPr>
                <w:rFonts w:ascii="GHEA Grapalat" w:hAnsi="GHEA Grapalat" w:cs="Calibri"/>
                <w:color w:val="000000"/>
                <w:sz w:val="16"/>
                <w:szCs w:val="16"/>
              </w:rPr>
            </w:pPr>
            <w:r>
              <w:rPr>
                <w:rFonts w:ascii="GHEA Grapalat" w:hAnsi="GHEA Grapalat" w:cs="Calibri"/>
                <w:color w:val="000000"/>
                <w:sz w:val="16"/>
                <w:szCs w:val="16"/>
              </w:rPr>
              <w:t>Яблоко</w:t>
            </w:r>
          </w:p>
        </w:tc>
        <w:tc>
          <w:tcPr>
            <w:tcW w:w="4190" w:type="dxa"/>
          </w:tcPr>
          <w:p w:rsidR="00A868B1" w:rsidRPr="00B138F3" w:rsidRDefault="00A868B1" w:rsidP="00A868B1">
            <w:pPr>
              <w:widowControl w:val="0"/>
              <w:jc w:val="center"/>
              <w:rPr>
                <w:rFonts w:ascii="GHEA Grapalat" w:hAnsi="GHEA Grapalat"/>
                <w:sz w:val="16"/>
                <w:szCs w:val="16"/>
              </w:rPr>
            </w:pPr>
            <w:r w:rsidRPr="00954166">
              <w:rPr>
                <w:rFonts w:ascii="Cambria Math" w:hAnsi="Cambria Math"/>
                <w:sz w:val="16"/>
                <w:szCs w:val="16"/>
              </w:rPr>
              <w:t xml:space="preserve">Яблоки свежие, плодоовощной группы I, различных сортов Армении, узкий диаметр не менее 5 см, безопасность и маркировка в соответствии с постановлением Правительства РА от 2006 года. </w:t>
            </w:r>
          </w:p>
        </w:tc>
        <w:tc>
          <w:tcPr>
            <w:tcW w:w="1085" w:type="dxa"/>
            <w:vAlign w:val="center"/>
          </w:tcPr>
          <w:p w:rsidR="00A868B1" w:rsidRPr="00B138F3" w:rsidRDefault="00A868B1" w:rsidP="00A868B1">
            <w:pPr>
              <w:widowControl w:val="0"/>
              <w:jc w:val="center"/>
              <w:rPr>
                <w:rFonts w:ascii="GHEA Grapalat" w:hAnsi="GHEA Grapalat"/>
                <w:sz w:val="16"/>
                <w:szCs w:val="16"/>
              </w:rPr>
            </w:pPr>
            <w:r>
              <w:rPr>
                <w:rFonts w:ascii="GHEA Grapalat" w:hAnsi="GHEA Grapalat"/>
                <w:sz w:val="16"/>
                <w:szCs w:val="16"/>
              </w:rPr>
              <w:t>кг</w:t>
            </w:r>
          </w:p>
        </w:tc>
        <w:tc>
          <w:tcPr>
            <w:tcW w:w="1559" w:type="dxa"/>
          </w:tcPr>
          <w:p w:rsidR="00A868B1" w:rsidRPr="00B138F3" w:rsidRDefault="00A868B1" w:rsidP="00A868B1">
            <w:pPr>
              <w:widowControl w:val="0"/>
              <w:jc w:val="center"/>
              <w:rPr>
                <w:rFonts w:ascii="GHEA Grapalat" w:hAnsi="GHEA Grapalat"/>
                <w:sz w:val="16"/>
                <w:szCs w:val="16"/>
              </w:rPr>
            </w:pPr>
          </w:p>
        </w:tc>
        <w:tc>
          <w:tcPr>
            <w:tcW w:w="1134" w:type="dxa"/>
          </w:tcPr>
          <w:p w:rsidR="00A868B1" w:rsidRPr="00B138F3" w:rsidRDefault="00A868B1" w:rsidP="00A868B1">
            <w:pPr>
              <w:widowControl w:val="0"/>
              <w:jc w:val="center"/>
              <w:rPr>
                <w:rFonts w:ascii="GHEA Grapalat" w:hAnsi="GHEA Grapalat"/>
                <w:sz w:val="16"/>
                <w:szCs w:val="16"/>
              </w:rPr>
            </w:pPr>
          </w:p>
        </w:tc>
        <w:tc>
          <w:tcPr>
            <w:tcW w:w="850" w:type="dxa"/>
            <w:vAlign w:val="center"/>
          </w:tcPr>
          <w:p w:rsidR="00A868B1" w:rsidRPr="00A71D81" w:rsidRDefault="00A868B1" w:rsidP="00A868B1">
            <w:pPr>
              <w:jc w:val="center"/>
              <w:rPr>
                <w:rFonts w:ascii="GHEA Grapalat" w:hAnsi="GHEA Grapalat"/>
                <w:sz w:val="20"/>
              </w:rPr>
            </w:pPr>
            <w:r>
              <w:rPr>
                <w:rFonts w:ascii="Arial" w:hAnsi="Arial" w:cs="Arial"/>
                <w:sz w:val="20"/>
                <w:szCs w:val="20"/>
              </w:rPr>
              <w:t>620</w:t>
            </w:r>
          </w:p>
        </w:tc>
        <w:tc>
          <w:tcPr>
            <w:tcW w:w="709" w:type="dxa"/>
            <w:vAlign w:val="center"/>
          </w:tcPr>
          <w:p w:rsidR="00A868B1" w:rsidRPr="00A71D81" w:rsidRDefault="00A868B1" w:rsidP="00A868B1">
            <w:pPr>
              <w:jc w:val="center"/>
              <w:rPr>
                <w:rFonts w:ascii="GHEA Grapalat" w:hAnsi="GHEA Grapalat"/>
                <w:sz w:val="20"/>
              </w:rPr>
            </w:pPr>
            <w:r>
              <w:rPr>
                <w:rFonts w:ascii="GHEA Grapalat" w:hAnsi="GHEA Grapalat"/>
                <w:sz w:val="20"/>
                <w:szCs w:val="20"/>
                <w:lang w:val="af-ZA"/>
              </w:rPr>
              <w:t>Араратский марз с. Норамарг 17-я улица, дом 39</w:t>
            </w:r>
          </w:p>
        </w:tc>
        <w:tc>
          <w:tcPr>
            <w:tcW w:w="1158" w:type="dxa"/>
            <w:textDirection w:val="btLr"/>
            <w:vAlign w:val="center"/>
          </w:tcPr>
          <w:p w:rsidR="00A868B1" w:rsidRPr="00A71D81" w:rsidRDefault="00A868B1" w:rsidP="00A868B1">
            <w:pPr>
              <w:jc w:val="center"/>
              <w:rPr>
                <w:rFonts w:ascii="GHEA Grapalat" w:hAnsi="GHEA Grapalat"/>
                <w:sz w:val="20"/>
              </w:rPr>
            </w:pPr>
            <w:r>
              <w:rPr>
                <w:rFonts w:ascii="GHEA Grapalat" w:hAnsi="GHEA Grapalat" w:cs="Calibri"/>
                <w:color w:val="000000"/>
                <w:sz w:val="16"/>
                <w:szCs w:val="16"/>
              </w:rPr>
              <w:t>По требованию заказчика</w:t>
            </w:r>
          </w:p>
        </w:tc>
        <w:tc>
          <w:tcPr>
            <w:tcW w:w="947" w:type="dxa"/>
            <w:vAlign w:val="center"/>
          </w:tcPr>
          <w:p w:rsidR="00A868B1" w:rsidRPr="00A71D81" w:rsidRDefault="00A868B1" w:rsidP="00A868B1">
            <w:pPr>
              <w:jc w:val="center"/>
              <w:rPr>
                <w:rFonts w:ascii="GHEA Grapalat" w:hAnsi="GHEA Grapalat"/>
                <w:sz w:val="20"/>
              </w:rPr>
            </w:pPr>
            <w:r>
              <w:rPr>
                <w:rFonts w:ascii="GHEA Grapalat" w:hAnsi="GHEA Grapalat"/>
                <w:sz w:val="20"/>
                <w:lang w:val="hy-AM"/>
              </w:rPr>
              <w:t>с января по май 2026 г</w:t>
            </w:r>
          </w:p>
        </w:tc>
      </w:tr>
      <w:tr w:rsidR="00A868B1" w:rsidRPr="00B138F3" w:rsidTr="00A868B1">
        <w:trPr>
          <w:trHeight w:val="246"/>
          <w:jc w:val="center"/>
        </w:trPr>
        <w:tc>
          <w:tcPr>
            <w:tcW w:w="1242" w:type="dxa"/>
            <w:vAlign w:val="center"/>
          </w:tcPr>
          <w:p w:rsidR="00A868B1" w:rsidRPr="00730A03" w:rsidRDefault="00A868B1" w:rsidP="00A868B1">
            <w:pPr>
              <w:widowControl w:val="0"/>
              <w:jc w:val="center"/>
              <w:rPr>
                <w:rFonts w:ascii="GHEA Grapalat" w:hAnsi="GHEA Grapalat"/>
                <w:sz w:val="16"/>
                <w:szCs w:val="16"/>
                <w:lang w:val="en-US"/>
              </w:rPr>
            </w:pPr>
            <w:r>
              <w:rPr>
                <w:rFonts w:ascii="GHEA Grapalat" w:hAnsi="GHEA Grapalat"/>
                <w:sz w:val="16"/>
                <w:szCs w:val="16"/>
                <w:lang w:val="en-US"/>
              </w:rPr>
              <w:t>6</w:t>
            </w:r>
          </w:p>
        </w:tc>
        <w:tc>
          <w:tcPr>
            <w:tcW w:w="1775" w:type="dxa"/>
            <w:vAlign w:val="center"/>
          </w:tcPr>
          <w:p w:rsidR="00A868B1" w:rsidRPr="00F97D1C" w:rsidRDefault="00A868B1" w:rsidP="00A868B1">
            <w:pPr>
              <w:jc w:val="center"/>
              <w:rPr>
                <w:rFonts w:ascii="Arial LatArm" w:hAnsi="Arial LatArm" w:cs="Arial"/>
                <w:sz w:val="20"/>
                <w:szCs w:val="20"/>
              </w:rPr>
            </w:pPr>
            <w:r w:rsidRPr="00F97D1C">
              <w:rPr>
                <w:rFonts w:ascii="Arial LatArm" w:hAnsi="Arial LatArm" w:cs="Arial"/>
                <w:sz w:val="20"/>
                <w:szCs w:val="20"/>
              </w:rPr>
              <w:t>03221410</w:t>
            </w:r>
          </w:p>
        </w:tc>
        <w:tc>
          <w:tcPr>
            <w:tcW w:w="1701" w:type="dxa"/>
            <w:vAlign w:val="center"/>
          </w:tcPr>
          <w:p w:rsidR="00A868B1" w:rsidRPr="00905F40" w:rsidDel="007F20A9" w:rsidRDefault="00A868B1" w:rsidP="00A868B1">
            <w:pPr>
              <w:pStyle w:val="BodyTextIndent2"/>
              <w:widowControl w:val="0"/>
              <w:spacing w:after="120" w:line="240" w:lineRule="auto"/>
              <w:ind w:firstLine="0"/>
              <w:jc w:val="center"/>
              <w:rPr>
                <w:rFonts w:ascii="GHEA Grapalat" w:hAnsi="GHEA Grapalat" w:cs="Calibri"/>
                <w:color w:val="000000"/>
                <w:sz w:val="16"/>
                <w:szCs w:val="16"/>
              </w:rPr>
            </w:pPr>
            <w:r>
              <w:rPr>
                <w:rFonts w:ascii="GHEA Grapalat" w:hAnsi="GHEA Grapalat" w:cs="Calibri"/>
                <w:color w:val="000000"/>
                <w:sz w:val="16"/>
                <w:szCs w:val="16"/>
              </w:rPr>
              <w:t>Капуста</w:t>
            </w:r>
          </w:p>
        </w:tc>
        <w:tc>
          <w:tcPr>
            <w:tcW w:w="4190" w:type="dxa"/>
          </w:tcPr>
          <w:p w:rsidR="00A868B1" w:rsidRPr="00B138F3" w:rsidRDefault="00A868B1" w:rsidP="00A868B1">
            <w:pPr>
              <w:widowControl w:val="0"/>
              <w:jc w:val="center"/>
              <w:rPr>
                <w:rFonts w:ascii="GHEA Grapalat" w:hAnsi="GHEA Grapalat"/>
                <w:sz w:val="16"/>
                <w:szCs w:val="16"/>
              </w:rPr>
            </w:pPr>
            <w:r w:rsidRPr="00954166">
              <w:rPr>
                <w:rFonts w:ascii="Cambria Math" w:hAnsi="Cambria Math"/>
                <w:sz w:val="16"/>
                <w:szCs w:val="16"/>
              </w:rPr>
              <w:t>Свежая кочанная капуста-для поставок и реализации в розничную торговую сеть и предприятия общественного питания. свежая кочанная капуста подразделяется на следующие виды по срокам созревания: скороспелая, среднеспелая и позднеспелая. внешний вид: кочаны: свежие, целые, чистые, здоровые, полностью сформированные, без болезней, неочищенные, с цветом, характерным для данного ботанического вида. кочаны не должны быть повреждены сельскохозяйственными вредителями, не должны иметь избыточной внешней влаги, должны быть плотными или менее плотными, но не хрустящими, скороспелая капуста с разной степенью хрусткости.длина Кочана не более 3 см. вес очищенных кочанов не менее 0,8 кг, скороспелой капусты 0,3-0,4 кг. Наличие кочанов с маркированными кочанами и кочанами не допускается. безопасность, упаковка и маркировка в соответствии с указом правительства РА от 2006 года. статья 9 “технического регламента на свежие фрукты и овощи” и Закона “О безопасности пищевых продуктов”, утвержденного Постановлением N 1913N от 21 декабря:</w:t>
            </w:r>
          </w:p>
        </w:tc>
        <w:tc>
          <w:tcPr>
            <w:tcW w:w="1085" w:type="dxa"/>
            <w:vAlign w:val="center"/>
          </w:tcPr>
          <w:p w:rsidR="00A868B1" w:rsidRPr="00B138F3" w:rsidRDefault="00A868B1" w:rsidP="00A868B1">
            <w:pPr>
              <w:widowControl w:val="0"/>
              <w:jc w:val="center"/>
              <w:rPr>
                <w:rFonts w:ascii="GHEA Grapalat" w:hAnsi="GHEA Grapalat"/>
                <w:sz w:val="16"/>
                <w:szCs w:val="16"/>
              </w:rPr>
            </w:pPr>
            <w:r>
              <w:rPr>
                <w:rFonts w:ascii="GHEA Grapalat" w:hAnsi="GHEA Grapalat"/>
                <w:sz w:val="16"/>
                <w:szCs w:val="16"/>
              </w:rPr>
              <w:t>кг</w:t>
            </w:r>
          </w:p>
        </w:tc>
        <w:tc>
          <w:tcPr>
            <w:tcW w:w="1559" w:type="dxa"/>
          </w:tcPr>
          <w:p w:rsidR="00A868B1" w:rsidRPr="00B138F3" w:rsidRDefault="00A868B1" w:rsidP="00A868B1">
            <w:pPr>
              <w:widowControl w:val="0"/>
              <w:jc w:val="center"/>
              <w:rPr>
                <w:rFonts w:ascii="GHEA Grapalat" w:hAnsi="GHEA Grapalat"/>
                <w:sz w:val="16"/>
                <w:szCs w:val="16"/>
              </w:rPr>
            </w:pPr>
          </w:p>
        </w:tc>
        <w:tc>
          <w:tcPr>
            <w:tcW w:w="1134" w:type="dxa"/>
          </w:tcPr>
          <w:p w:rsidR="00A868B1" w:rsidRPr="00B138F3" w:rsidRDefault="00A868B1" w:rsidP="00A868B1">
            <w:pPr>
              <w:widowControl w:val="0"/>
              <w:jc w:val="center"/>
              <w:rPr>
                <w:rFonts w:ascii="GHEA Grapalat" w:hAnsi="GHEA Grapalat"/>
                <w:sz w:val="16"/>
                <w:szCs w:val="16"/>
              </w:rPr>
            </w:pPr>
          </w:p>
        </w:tc>
        <w:tc>
          <w:tcPr>
            <w:tcW w:w="850" w:type="dxa"/>
            <w:vAlign w:val="center"/>
          </w:tcPr>
          <w:p w:rsidR="00A868B1" w:rsidRPr="00A71D81" w:rsidRDefault="00A868B1" w:rsidP="00A868B1">
            <w:pPr>
              <w:jc w:val="center"/>
              <w:rPr>
                <w:rFonts w:ascii="GHEA Grapalat" w:hAnsi="GHEA Grapalat"/>
                <w:sz w:val="20"/>
              </w:rPr>
            </w:pPr>
            <w:r>
              <w:rPr>
                <w:rFonts w:ascii="Arial" w:hAnsi="Arial" w:cs="Arial"/>
                <w:sz w:val="20"/>
                <w:szCs w:val="20"/>
              </w:rPr>
              <w:t>421</w:t>
            </w:r>
          </w:p>
        </w:tc>
        <w:tc>
          <w:tcPr>
            <w:tcW w:w="709" w:type="dxa"/>
            <w:vAlign w:val="center"/>
          </w:tcPr>
          <w:p w:rsidR="00A868B1" w:rsidRPr="00A71D81" w:rsidRDefault="00A868B1" w:rsidP="00A868B1">
            <w:pPr>
              <w:jc w:val="center"/>
              <w:rPr>
                <w:rFonts w:ascii="GHEA Grapalat" w:hAnsi="GHEA Grapalat"/>
                <w:sz w:val="20"/>
              </w:rPr>
            </w:pPr>
            <w:r>
              <w:rPr>
                <w:rFonts w:ascii="GHEA Grapalat" w:hAnsi="GHEA Grapalat"/>
                <w:sz w:val="20"/>
                <w:szCs w:val="20"/>
                <w:lang w:val="af-ZA"/>
              </w:rPr>
              <w:t>Араратский марз с. Норамарг 17-я улица, дом 39</w:t>
            </w:r>
          </w:p>
        </w:tc>
        <w:tc>
          <w:tcPr>
            <w:tcW w:w="1158" w:type="dxa"/>
            <w:textDirection w:val="btLr"/>
            <w:vAlign w:val="center"/>
          </w:tcPr>
          <w:p w:rsidR="00A868B1" w:rsidRPr="00A71D81" w:rsidRDefault="00A868B1" w:rsidP="00A868B1">
            <w:pPr>
              <w:jc w:val="center"/>
              <w:rPr>
                <w:rFonts w:ascii="GHEA Grapalat" w:hAnsi="GHEA Grapalat"/>
                <w:sz w:val="20"/>
              </w:rPr>
            </w:pPr>
            <w:r>
              <w:rPr>
                <w:rFonts w:ascii="GHEA Grapalat" w:hAnsi="GHEA Grapalat" w:cs="Calibri"/>
                <w:color w:val="000000"/>
                <w:sz w:val="16"/>
                <w:szCs w:val="16"/>
              </w:rPr>
              <w:t>По требованию заказчика</w:t>
            </w:r>
          </w:p>
        </w:tc>
        <w:tc>
          <w:tcPr>
            <w:tcW w:w="947" w:type="dxa"/>
            <w:vAlign w:val="center"/>
          </w:tcPr>
          <w:p w:rsidR="00A868B1" w:rsidRPr="00A71D81" w:rsidRDefault="00A868B1" w:rsidP="00A868B1">
            <w:pPr>
              <w:jc w:val="center"/>
              <w:rPr>
                <w:rFonts w:ascii="GHEA Grapalat" w:hAnsi="GHEA Grapalat"/>
                <w:sz w:val="20"/>
              </w:rPr>
            </w:pPr>
            <w:r>
              <w:rPr>
                <w:rFonts w:ascii="GHEA Grapalat" w:hAnsi="GHEA Grapalat"/>
                <w:sz w:val="20"/>
                <w:lang w:val="hy-AM"/>
              </w:rPr>
              <w:t>с января по май 2026 г</w:t>
            </w:r>
          </w:p>
        </w:tc>
      </w:tr>
      <w:tr w:rsidR="00A868B1" w:rsidRPr="00B138F3" w:rsidTr="00A868B1">
        <w:trPr>
          <w:trHeight w:val="246"/>
          <w:jc w:val="center"/>
        </w:trPr>
        <w:tc>
          <w:tcPr>
            <w:tcW w:w="1242" w:type="dxa"/>
            <w:vAlign w:val="center"/>
          </w:tcPr>
          <w:p w:rsidR="00A868B1" w:rsidRPr="00730A03" w:rsidRDefault="00A868B1" w:rsidP="00A868B1">
            <w:pPr>
              <w:widowControl w:val="0"/>
              <w:jc w:val="center"/>
              <w:rPr>
                <w:rFonts w:ascii="GHEA Grapalat" w:hAnsi="GHEA Grapalat"/>
                <w:sz w:val="16"/>
                <w:szCs w:val="16"/>
                <w:lang w:val="en-US"/>
              </w:rPr>
            </w:pPr>
            <w:r>
              <w:rPr>
                <w:rFonts w:ascii="GHEA Grapalat" w:hAnsi="GHEA Grapalat"/>
                <w:sz w:val="16"/>
                <w:szCs w:val="16"/>
                <w:lang w:val="en-US"/>
              </w:rPr>
              <w:lastRenderedPageBreak/>
              <w:t>7</w:t>
            </w:r>
          </w:p>
        </w:tc>
        <w:tc>
          <w:tcPr>
            <w:tcW w:w="1775" w:type="dxa"/>
            <w:vAlign w:val="center"/>
          </w:tcPr>
          <w:p w:rsidR="00A868B1" w:rsidRPr="00F97D1C" w:rsidRDefault="00A868B1" w:rsidP="00A868B1">
            <w:pPr>
              <w:jc w:val="center"/>
              <w:rPr>
                <w:rFonts w:ascii="Arial LatArm" w:hAnsi="Arial LatArm" w:cs="Arial"/>
                <w:sz w:val="20"/>
                <w:szCs w:val="20"/>
              </w:rPr>
            </w:pPr>
            <w:r w:rsidRPr="00F97D1C">
              <w:rPr>
                <w:rFonts w:ascii="Arial LatArm" w:hAnsi="Arial LatArm" w:cs="Arial"/>
                <w:sz w:val="20"/>
                <w:szCs w:val="20"/>
              </w:rPr>
              <w:t>03221100</w:t>
            </w:r>
          </w:p>
        </w:tc>
        <w:tc>
          <w:tcPr>
            <w:tcW w:w="1701" w:type="dxa"/>
            <w:vAlign w:val="center"/>
          </w:tcPr>
          <w:p w:rsidR="00A868B1" w:rsidRPr="00905F40" w:rsidDel="007F20A9" w:rsidRDefault="00A868B1" w:rsidP="00A868B1">
            <w:pPr>
              <w:pStyle w:val="BodyTextIndent2"/>
              <w:widowControl w:val="0"/>
              <w:spacing w:after="120" w:line="240" w:lineRule="auto"/>
              <w:ind w:firstLine="0"/>
              <w:jc w:val="center"/>
              <w:rPr>
                <w:rFonts w:ascii="GHEA Grapalat" w:hAnsi="GHEA Grapalat" w:cs="Calibri"/>
                <w:color w:val="000000"/>
                <w:sz w:val="16"/>
                <w:szCs w:val="16"/>
              </w:rPr>
            </w:pPr>
            <w:r>
              <w:rPr>
                <w:rFonts w:ascii="GHEA Grapalat" w:hAnsi="GHEA Grapalat" w:cs="Calibri"/>
                <w:color w:val="000000"/>
                <w:sz w:val="16"/>
                <w:szCs w:val="16"/>
              </w:rPr>
              <w:t>Свекла</w:t>
            </w:r>
          </w:p>
        </w:tc>
        <w:tc>
          <w:tcPr>
            <w:tcW w:w="4190" w:type="dxa"/>
          </w:tcPr>
          <w:p w:rsidR="00A868B1" w:rsidRPr="00954166" w:rsidRDefault="00A868B1" w:rsidP="00A868B1">
            <w:pPr>
              <w:widowControl w:val="0"/>
              <w:jc w:val="center"/>
              <w:rPr>
                <w:rFonts w:ascii="Cambria Math" w:hAnsi="Cambria Math"/>
                <w:sz w:val="16"/>
                <w:szCs w:val="16"/>
              </w:rPr>
            </w:pPr>
            <w:r w:rsidRPr="00954166">
              <w:rPr>
                <w:rFonts w:ascii="Cambria Math" w:hAnsi="Cambria Math"/>
                <w:sz w:val="16"/>
                <w:szCs w:val="16"/>
              </w:rPr>
              <w:t>Внешний вид: корнеплоды свежие, целые, без болезней, сухие, не загрязненные, без трещин и повреждений:</w:t>
            </w:r>
          </w:p>
          <w:p w:rsidR="00A868B1" w:rsidRPr="00954166" w:rsidRDefault="00A868B1" w:rsidP="00A868B1">
            <w:pPr>
              <w:widowControl w:val="0"/>
              <w:jc w:val="center"/>
              <w:rPr>
                <w:rFonts w:ascii="Cambria Math" w:hAnsi="Cambria Math"/>
                <w:sz w:val="16"/>
                <w:szCs w:val="16"/>
              </w:rPr>
            </w:pPr>
            <w:r w:rsidRPr="00954166">
              <w:rPr>
                <w:rFonts w:ascii="Cambria Math" w:hAnsi="Cambria Math"/>
                <w:sz w:val="16"/>
                <w:szCs w:val="16"/>
              </w:rPr>
              <w:t>Внутренняя структура: мякоть сочная, темно-красная, разных оттенков:</w:t>
            </w:r>
          </w:p>
          <w:p w:rsidR="00A868B1" w:rsidRPr="00B138F3" w:rsidRDefault="00A868B1" w:rsidP="00A868B1">
            <w:pPr>
              <w:widowControl w:val="0"/>
              <w:jc w:val="center"/>
              <w:rPr>
                <w:rFonts w:ascii="GHEA Grapalat" w:hAnsi="GHEA Grapalat"/>
                <w:sz w:val="16"/>
                <w:szCs w:val="16"/>
              </w:rPr>
            </w:pPr>
            <w:r w:rsidRPr="00954166">
              <w:rPr>
                <w:rFonts w:ascii="Cambria Math" w:hAnsi="Cambria Math"/>
                <w:sz w:val="16"/>
                <w:szCs w:val="16"/>
              </w:rPr>
              <w:t>Размеры корнеплодов (наибольший поперечный диаметр) от 5 до 14 см. допускаются отклонения от указанных размеров и на глубину более 3 мм с механическими повреждениями-не более 5% от общего количества.%:</w:t>
            </w:r>
          </w:p>
        </w:tc>
        <w:tc>
          <w:tcPr>
            <w:tcW w:w="1085" w:type="dxa"/>
            <w:vAlign w:val="center"/>
          </w:tcPr>
          <w:p w:rsidR="00A868B1" w:rsidRPr="00B138F3" w:rsidRDefault="00A868B1" w:rsidP="00A868B1">
            <w:pPr>
              <w:widowControl w:val="0"/>
              <w:jc w:val="center"/>
              <w:rPr>
                <w:rFonts w:ascii="GHEA Grapalat" w:hAnsi="GHEA Grapalat"/>
                <w:sz w:val="16"/>
                <w:szCs w:val="16"/>
              </w:rPr>
            </w:pPr>
            <w:r>
              <w:rPr>
                <w:rFonts w:ascii="GHEA Grapalat" w:hAnsi="GHEA Grapalat"/>
                <w:sz w:val="16"/>
                <w:szCs w:val="16"/>
              </w:rPr>
              <w:t>кг</w:t>
            </w:r>
          </w:p>
        </w:tc>
        <w:tc>
          <w:tcPr>
            <w:tcW w:w="1559" w:type="dxa"/>
          </w:tcPr>
          <w:p w:rsidR="00A868B1" w:rsidRPr="00B138F3" w:rsidRDefault="00A868B1" w:rsidP="00A868B1">
            <w:pPr>
              <w:widowControl w:val="0"/>
              <w:jc w:val="center"/>
              <w:rPr>
                <w:rFonts w:ascii="GHEA Grapalat" w:hAnsi="GHEA Grapalat"/>
                <w:sz w:val="16"/>
                <w:szCs w:val="16"/>
              </w:rPr>
            </w:pPr>
          </w:p>
        </w:tc>
        <w:tc>
          <w:tcPr>
            <w:tcW w:w="1134" w:type="dxa"/>
          </w:tcPr>
          <w:p w:rsidR="00A868B1" w:rsidRPr="00B138F3" w:rsidRDefault="00A868B1" w:rsidP="00A868B1">
            <w:pPr>
              <w:widowControl w:val="0"/>
              <w:jc w:val="center"/>
              <w:rPr>
                <w:rFonts w:ascii="GHEA Grapalat" w:hAnsi="GHEA Grapalat"/>
                <w:sz w:val="16"/>
                <w:szCs w:val="16"/>
              </w:rPr>
            </w:pPr>
          </w:p>
        </w:tc>
        <w:tc>
          <w:tcPr>
            <w:tcW w:w="850" w:type="dxa"/>
            <w:vAlign w:val="center"/>
          </w:tcPr>
          <w:p w:rsidR="00A868B1" w:rsidRPr="00A71D81" w:rsidRDefault="00A868B1" w:rsidP="00A868B1">
            <w:pPr>
              <w:jc w:val="center"/>
              <w:rPr>
                <w:rFonts w:ascii="GHEA Grapalat" w:hAnsi="GHEA Grapalat"/>
                <w:sz w:val="20"/>
              </w:rPr>
            </w:pPr>
            <w:r>
              <w:rPr>
                <w:rFonts w:ascii="Arial" w:hAnsi="Arial" w:cs="Arial"/>
                <w:sz w:val="20"/>
                <w:szCs w:val="20"/>
              </w:rPr>
              <w:t>55</w:t>
            </w:r>
          </w:p>
        </w:tc>
        <w:tc>
          <w:tcPr>
            <w:tcW w:w="709" w:type="dxa"/>
            <w:vAlign w:val="center"/>
          </w:tcPr>
          <w:p w:rsidR="00A868B1" w:rsidRPr="00A71D81" w:rsidRDefault="00A868B1" w:rsidP="00A868B1">
            <w:pPr>
              <w:jc w:val="center"/>
              <w:rPr>
                <w:rFonts w:ascii="GHEA Grapalat" w:hAnsi="GHEA Grapalat"/>
                <w:sz w:val="20"/>
              </w:rPr>
            </w:pPr>
            <w:r>
              <w:rPr>
                <w:rFonts w:ascii="GHEA Grapalat" w:hAnsi="GHEA Grapalat"/>
                <w:sz w:val="20"/>
                <w:szCs w:val="20"/>
                <w:lang w:val="af-ZA"/>
              </w:rPr>
              <w:t>Араратский марз с. Норамарг 17-я улица, дом 39</w:t>
            </w:r>
          </w:p>
        </w:tc>
        <w:tc>
          <w:tcPr>
            <w:tcW w:w="1158" w:type="dxa"/>
            <w:textDirection w:val="btLr"/>
            <w:vAlign w:val="center"/>
          </w:tcPr>
          <w:p w:rsidR="00A868B1" w:rsidRPr="00A71D81" w:rsidRDefault="00A868B1" w:rsidP="00A868B1">
            <w:pPr>
              <w:jc w:val="center"/>
              <w:rPr>
                <w:rFonts w:ascii="GHEA Grapalat" w:hAnsi="GHEA Grapalat"/>
                <w:sz w:val="20"/>
              </w:rPr>
            </w:pPr>
            <w:r>
              <w:rPr>
                <w:rFonts w:ascii="GHEA Grapalat" w:hAnsi="GHEA Grapalat" w:cs="Calibri"/>
                <w:color w:val="000000"/>
                <w:sz w:val="16"/>
                <w:szCs w:val="16"/>
              </w:rPr>
              <w:t>По требованию заказчика</w:t>
            </w:r>
          </w:p>
        </w:tc>
        <w:tc>
          <w:tcPr>
            <w:tcW w:w="947" w:type="dxa"/>
            <w:vAlign w:val="center"/>
          </w:tcPr>
          <w:p w:rsidR="00A868B1" w:rsidRPr="00A71D81" w:rsidRDefault="00A868B1" w:rsidP="00A868B1">
            <w:pPr>
              <w:jc w:val="center"/>
              <w:rPr>
                <w:rFonts w:ascii="GHEA Grapalat" w:hAnsi="GHEA Grapalat"/>
                <w:sz w:val="20"/>
              </w:rPr>
            </w:pPr>
            <w:r>
              <w:rPr>
                <w:rFonts w:ascii="GHEA Grapalat" w:hAnsi="GHEA Grapalat"/>
                <w:sz w:val="20"/>
                <w:lang w:val="hy-AM"/>
              </w:rPr>
              <w:t>с января по май 2026 г</w:t>
            </w:r>
          </w:p>
        </w:tc>
      </w:tr>
      <w:tr w:rsidR="00A868B1" w:rsidRPr="00B138F3" w:rsidTr="00A868B1">
        <w:trPr>
          <w:trHeight w:val="246"/>
          <w:jc w:val="center"/>
        </w:trPr>
        <w:tc>
          <w:tcPr>
            <w:tcW w:w="1242" w:type="dxa"/>
            <w:vAlign w:val="center"/>
          </w:tcPr>
          <w:p w:rsidR="00A868B1" w:rsidRPr="00730A03" w:rsidRDefault="00A868B1" w:rsidP="00A868B1">
            <w:pPr>
              <w:widowControl w:val="0"/>
              <w:jc w:val="center"/>
              <w:rPr>
                <w:rFonts w:ascii="GHEA Grapalat" w:hAnsi="GHEA Grapalat"/>
                <w:sz w:val="16"/>
                <w:szCs w:val="16"/>
                <w:lang w:val="en-US"/>
              </w:rPr>
            </w:pPr>
            <w:r>
              <w:rPr>
                <w:rFonts w:ascii="GHEA Grapalat" w:hAnsi="GHEA Grapalat"/>
                <w:sz w:val="16"/>
                <w:szCs w:val="16"/>
                <w:lang w:val="en-US"/>
              </w:rPr>
              <w:t>8</w:t>
            </w:r>
          </w:p>
        </w:tc>
        <w:tc>
          <w:tcPr>
            <w:tcW w:w="1775" w:type="dxa"/>
            <w:vAlign w:val="center"/>
          </w:tcPr>
          <w:p w:rsidR="00A868B1" w:rsidRPr="00F97D1C" w:rsidRDefault="00A868B1" w:rsidP="00A868B1">
            <w:pPr>
              <w:jc w:val="center"/>
              <w:rPr>
                <w:rFonts w:ascii="Arial LatArm" w:hAnsi="Arial LatArm" w:cs="Arial"/>
                <w:sz w:val="20"/>
                <w:szCs w:val="20"/>
              </w:rPr>
            </w:pPr>
            <w:r w:rsidRPr="00F97D1C">
              <w:rPr>
                <w:rFonts w:ascii="Arial LatArm" w:hAnsi="Arial LatArm" w:cs="Arial"/>
                <w:sz w:val="20"/>
                <w:szCs w:val="20"/>
              </w:rPr>
              <w:t>15311100</w:t>
            </w:r>
          </w:p>
        </w:tc>
        <w:tc>
          <w:tcPr>
            <w:tcW w:w="1701" w:type="dxa"/>
            <w:vAlign w:val="center"/>
          </w:tcPr>
          <w:p w:rsidR="00A868B1" w:rsidRPr="00905F40" w:rsidDel="007F20A9" w:rsidRDefault="00A868B1" w:rsidP="00A868B1">
            <w:pPr>
              <w:pStyle w:val="BodyTextIndent2"/>
              <w:widowControl w:val="0"/>
              <w:spacing w:after="120" w:line="240" w:lineRule="auto"/>
              <w:ind w:firstLine="0"/>
              <w:jc w:val="center"/>
              <w:rPr>
                <w:rFonts w:ascii="GHEA Grapalat" w:hAnsi="GHEA Grapalat" w:cs="Calibri"/>
                <w:color w:val="000000"/>
                <w:sz w:val="16"/>
                <w:szCs w:val="16"/>
              </w:rPr>
            </w:pPr>
            <w:r>
              <w:rPr>
                <w:rFonts w:ascii="GHEA Grapalat" w:hAnsi="GHEA Grapalat" w:cs="Calibri"/>
                <w:color w:val="000000"/>
                <w:sz w:val="16"/>
                <w:szCs w:val="16"/>
              </w:rPr>
              <w:t>Картофель</w:t>
            </w:r>
          </w:p>
        </w:tc>
        <w:tc>
          <w:tcPr>
            <w:tcW w:w="4190" w:type="dxa"/>
          </w:tcPr>
          <w:p w:rsidR="00A868B1" w:rsidRPr="00B138F3" w:rsidRDefault="00A868B1" w:rsidP="00A868B1">
            <w:pPr>
              <w:widowControl w:val="0"/>
              <w:jc w:val="center"/>
              <w:rPr>
                <w:rFonts w:ascii="GHEA Grapalat" w:hAnsi="GHEA Grapalat"/>
                <w:sz w:val="16"/>
                <w:szCs w:val="16"/>
              </w:rPr>
            </w:pPr>
            <w:r w:rsidRPr="00954166">
              <w:rPr>
                <w:rFonts w:ascii="Cambria Math" w:hAnsi="Cambria Math"/>
                <w:sz w:val="16"/>
                <w:szCs w:val="16"/>
              </w:rPr>
              <w:t>Скороспелые и позднеспелые, I типа, незамерзающие, без травм, круглые овальные 4 см, 5%, удлиненные 3,5 см, 5 %, круглые овальные (от 4 до 5) см 20%, удлиненные (от 4 до 4,5) см 20%, круглые овальные (от 5 до 6 см) 55%, удлиненные (от 5 до 5,5) см 55%, круглые овальные (от 6 до 7) см 20%, удлиненные (от 6 до 6,5) см 20% безопасность и маркировка в соответствии с законом правительства РА от 2006 года.</w:t>
            </w:r>
          </w:p>
        </w:tc>
        <w:tc>
          <w:tcPr>
            <w:tcW w:w="1085" w:type="dxa"/>
            <w:vAlign w:val="center"/>
          </w:tcPr>
          <w:p w:rsidR="00A868B1" w:rsidRPr="00B138F3" w:rsidRDefault="00A868B1" w:rsidP="00A868B1">
            <w:pPr>
              <w:widowControl w:val="0"/>
              <w:jc w:val="center"/>
              <w:rPr>
                <w:rFonts w:ascii="GHEA Grapalat" w:hAnsi="GHEA Grapalat"/>
                <w:sz w:val="16"/>
                <w:szCs w:val="16"/>
              </w:rPr>
            </w:pPr>
            <w:r>
              <w:rPr>
                <w:rFonts w:ascii="GHEA Grapalat" w:hAnsi="GHEA Grapalat"/>
                <w:sz w:val="16"/>
                <w:szCs w:val="16"/>
              </w:rPr>
              <w:t>кг</w:t>
            </w:r>
          </w:p>
        </w:tc>
        <w:tc>
          <w:tcPr>
            <w:tcW w:w="1559" w:type="dxa"/>
          </w:tcPr>
          <w:p w:rsidR="00A868B1" w:rsidRPr="00B138F3" w:rsidRDefault="00A868B1" w:rsidP="00A868B1">
            <w:pPr>
              <w:widowControl w:val="0"/>
              <w:jc w:val="center"/>
              <w:rPr>
                <w:rFonts w:ascii="GHEA Grapalat" w:hAnsi="GHEA Grapalat"/>
                <w:sz w:val="16"/>
                <w:szCs w:val="16"/>
              </w:rPr>
            </w:pPr>
          </w:p>
        </w:tc>
        <w:tc>
          <w:tcPr>
            <w:tcW w:w="1134" w:type="dxa"/>
          </w:tcPr>
          <w:p w:rsidR="00A868B1" w:rsidRPr="00B138F3" w:rsidRDefault="00A868B1" w:rsidP="00A868B1">
            <w:pPr>
              <w:widowControl w:val="0"/>
              <w:jc w:val="center"/>
              <w:rPr>
                <w:rFonts w:ascii="GHEA Grapalat" w:hAnsi="GHEA Grapalat"/>
                <w:sz w:val="16"/>
                <w:szCs w:val="16"/>
              </w:rPr>
            </w:pPr>
          </w:p>
        </w:tc>
        <w:tc>
          <w:tcPr>
            <w:tcW w:w="850" w:type="dxa"/>
            <w:vAlign w:val="center"/>
          </w:tcPr>
          <w:p w:rsidR="00A868B1" w:rsidRPr="00A71D81" w:rsidRDefault="00A868B1" w:rsidP="00A868B1">
            <w:pPr>
              <w:jc w:val="center"/>
              <w:rPr>
                <w:rFonts w:ascii="GHEA Grapalat" w:hAnsi="GHEA Grapalat"/>
                <w:sz w:val="20"/>
              </w:rPr>
            </w:pPr>
            <w:r>
              <w:rPr>
                <w:rFonts w:ascii="Arial" w:hAnsi="Arial" w:cs="Arial"/>
                <w:sz w:val="20"/>
                <w:szCs w:val="20"/>
              </w:rPr>
              <w:t>161</w:t>
            </w:r>
          </w:p>
        </w:tc>
        <w:tc>
          <w:tcPr>
            <w:tcW w:w="709" w:type="dxa"/>
            <w:vAlign w:val="center"/>
          </w:tcPr>
          <w:p w:rsidR="00A868B1" w:rsidRPr="00A71D81" w:rsidRDefault="00A868B1" w:rsidP="00A868B1">
            <w:pPr>
              <w:jc w:val="center"/>
              <w:rPr>
                <w:rFonts w:ascii="GHEA Grapalat" w:hAnsi="GHEA Grapalat"/>
                <w:sz w:val="20"/>
              </w:rPr>
            </w:pPr>
            <w:r>
              <w:rPr>
                <w:rFonts w:ascii="GHEA Grapalat" w:hAnsi="GHEA Grapalat"/>
                <w:sz w:val="20"/>
                <w:szCs w:val="20"/>
                <w:lang w:val="af-ZA"/>
              </w:rPr>
              <w:t>Араратский марз с. Норамарг 17-я улица, дом 39</w:t>
            </w:r>
          </w:p>
        </w:tc>
        <w:tc>
          <w:tcPr>
            <w:tcW w:w="1158" w:type="dxa"/>
            <w:textDirection w:val="btLr"/>
            <w:vAlign w:val="center"/>
          </w:tcPr>
          <w:p w:rsidR="00A868B1" w:rsidRPr="00A71D81" w:rsidRDefault="00A868B1" w:rsidP="00A868B1">
            <w:pPr>
              <w:jc w:val="center"/>
              <w:rPr>
                <w:rFonts w:ascii="GHEA Grapalat" w:hAnsi="GHEA Grapalat"/>
                <w:sz w:val="20"/>
              </w:rPr>
            </w:pPr>
            <w:r>
              <w:rPr>
                <w:rFonts w:ascii="GHEA Grapalat" w:hAnsi="GHEA Grapalat" w:cs="Calibri"/>
                <w:color w:val="000000"/>
                <w:sz w:val="16"/>
                <w:szCs w:val="16"/>
              </w:rPr>
              <w:t>По требованию заказчика</w:t>
            </w:r>
          </w:p>
        </w:tc>
        <w:tc>
          <w:tcPr>
            <w:tcW w:w="947" w:type="dxa"/>
            <w:vAlign w:val="center"/>
          </w:tcPr>
          <w:p w:rsidR="00A868B1" w:rsidRPr="00A71D81" w:rsidRDefault="00A868B1" w:rsidP="00A868B1">
            <w:pPr>
              <w:jc w:val="center"/>
              <w:rPr>
                <w:rFonts w:ascii="GHEA Grapalat" w:hAnsi="GHEA Grapalat"/>
                <w:sz w:val="20"/>
              </w:rPr>
            </w:pPr>
            <w:r>
              <w:rPr>
                <w:rFonts w:ascii="GHEA Grapalat" w:hAnsi="GHEA Grapalat"/>
                <w:sz w:val="20"/>
                <w:lang w:val="hy-AM"/>
              </w:rPr>
              <w:t>с января по май 2026 г</w:t>
            </w:r>
          </w:p>
        </w:tc>
      </w:tr>
      <w:tr w:rsidR="00A868B1" w:rsidRPr="00B138F3" w:rsidTr="00A868B1">
        <w:trPr>
          <w:trHeight w:val="246"/>
          <w:jc w:val="center"/>
        </w:trPr>
        <w:tc>
          <w:tcPr>
            <w:tcW w:w="1242" w:type="dxa"/>
            <w:vAlign w:val="center"/>
          </w:tcPr>
          <w:p w:rsidR="00A868B1" w:rsidRPr="00730A03" w:rsidRDefault="00A868B1" w:rsidP="00A868B1">
            <w:pPr>
              <w:widowControl w:val="0"/>
              <w:jc w:val="center"/>
              <w:rPr>
                <w:rFonts w:ascii="GHEA Grapalat" w:hAnsi="GHEA Grapalat"/>
                <w:sz w:val="16"/>
                <w:szCs w:val="16"/>
                <w:lang w:val="en-US"/>
              </w:rPr>
            </w:pPr>
            <w:r>
              <w:rPr>
                <w:rFonts w:ascii="GHEA Grapalat" w:hAnsi="GHEA Grapalat"/>
                <w:sz w:val="16"/>
                <w:szCs w:val="16"/>
                <w:lang w:val="en-US"/>
              </w:rPr>
              <w:t>9</w:t>
            </w:r>
          </w:p>
        </w:tc>
        <w:tc>
          <w:tcPr>
            <w:tcW w:w="1775" w:type="dxa"/>
            <w:vAlign w:val="center"/>
          </w:tcPr>
          <w:p w:rsidR="00A868B1" w:rsidRPr="00F97D1C" w:rsidRDefault="00A868B1" w:rsidP="00A868B1">
            <w:pPr>
              <w:jc w:val="center"/>
              <w:rPr>
                <w:rFonts w:ascii="Arial LatArm" w:hAnsi="Arial LatArm" w:cs="Arial"/>
                <w:sz w:val="20"/>
                <w:szCs w:val="20"/>
              </w:rPr>
            </w:pPr>
            <w:r w:rsidRPr="00F97D1C">
              <w:rPr>
                <w:rFonts w:ascii="Arial LatArm" w:hAnsi="Arial LatArm" w:cs="Arial"/>
                <w:sz w:val="20"/>
                <w:szCs w:val="20"/>
              </w:rPr>
              <w:t>15112150</w:t>
            </w:r>
          </w:p>
        </w:tc>
        <w:tc>
          <w:tcPr>
            <w:tcW w:w="1701" w:type="dxa"/>
            <w:vAlign w:val="center"/>
          </w:tcPr>
          <w:p w:rsidR="00A868B1" w:rsidRPr="00905F40" w:rsidDel="007F20A9" w:rsidRDefault="00A868B1" w:rsidP="00A868B1">
            <w:pPr>
              <w:pStyle w:val="BodyTextIndent2"/>
              <w:widowControl w:val="0"/>
              <w:spacing w:after="120" w:line="240" w:lineRule="auto"/>
              <w:ind w:firstLine="0"/>
              <w:jc w:val="center"/>
              <w:rPr>
                <w:rFonts w:ascii="GHEA Grapalat" w:hAnsi="GHEA Grapalat" w:cs="Calibri"/>
                <w:color w:val="000000"/>
                <w:sz w:val="16"/>
                <w:szCs w:val="16"/>
              </w:rPr>
            </w:pPr>
            <w:r w:rsidRPr="00905F40">
              <w:rPr>
                <w:rFonts w:ascii="GHEA Grapalat" w:hAnsi="GHEA Grapalat" w:cs="Calibri"/>
                <w:color w:val="000000"/>
                <w:sz w:val="16"/>
                <w:szCs w:val="16"/>
              </w:rPr>
              <w:t>Куриное мясо охложденное</w:t>
            </w:r>
          </w:p>
        </w:tc>
        <w:tc>
          <w:tcPr>
            <w:tcW w:w="4190" w:type="dxa"/>
          </w:tcPr>
          <w:p w:rsidR="00A868B1" w:rsidRPr="00B138F3" w:rsidRDefault="00A868B1" w:rsidP="00A868B1">
            <w:pPr>
              <w:widowControl w:val="0"/>
              <w:jc w:val="center"/>
              <w:rPr>
                <w:rFonts w:ascii="GHEA Grapalat" w:hAnsi="GHEA Grapalat"/>
                <w:sz w:val="16"/>
                <w:szCs w:val="16"/>
              </w:rPr>
            </w:pPr>
            <w:r w:rsidRPr="00954166">
              <w:rPr>
                <w:rFonts w:ascii="Cambria Math" w:hAnsi="Cambria Math"/>
                <w:sz w:val="16"/>
                <w:szCs w:val="16"/>
              </w:rPr>
              <w:t>Куриная грудка, без костей, охлажденная, местная, чистая, обескровленная, без посторонних запахов, завернутая в полиэтиленовую пленку. Безопасность и маркировка в соответствии с указом правительства РА от 2006 года.</w:t>
            </w:r>
            <w:r>
              <w:t xml:space="preserve"> </w:t>
            </w:r>
            <w:r w:rsidRPr="00954166">
              <w:rPr>
                <w:rFonts w:ascii="Cambria Math" w:hAnsi="Cambria Math"/>
                <w:sz w:val="16"/>
                <w:szCs w:val="16"/>
              </w:rPr>
              <w:t>Статья 9 Закона РА “О безопасности пищевых продуктов” и технический регламент на мясо и мясные продукты, утвержденные решением N 1560-N:</w:t>
            </w:r>
          </w:p>
        </w:tc>
        <w:tc>
          <w:tcPr>
            <w:tcW w:w="1085" w:type="dxa"/>
            <w:vAlign w:val="center"/>
          </w:tcPr>
          <w:p w:rsidR="00A868B1" w:rsidRPr="00B138F3" w:rsidRDefault="00A868B1" w:rsidP="00A868B1">
            <w:pPr>
              <w:widowControl w:val="0"/>
              <w:jc w:val="center"/>
              <w:rPr>
                <w:rFonts w:ascii="GHEA Grapalat" w:hAnsi="GHEA Grapalat"/>
                <w:sz w:val="16"/>
                <w:szCs w:val="16"/>
              </w:rPr>
            </w:pPr>
            <w:r>
              <w:rPr>
                <w:rFonts w:ascii="GHEA Grapalat" w:hAnsi="GHEA Grapalat"/>
                <w:sz w:val="16"/>
                <w:szCs w:val="16"/>
              </w:rPr>
              <w:t>кг</w:t>
            </w:r>
          </w:p>
        </w:tc>
        <w:tc>
          <w:tcPr>
            <w:tcW w:w="1559" w:type="dxa"/>
          </w:tcPr>
          <w:p w:rsidR="00A868B1" w:rsidRPr="00B138F3" w:rsidRDefault="00A868B1" w:rsidP="00A868B1">
            <w:pPr>
              <w:widowControl w:val="0"/>
              <w:jc w:val="center"/>
              <w:rPr>
                <w:rFonts w:ascii="GHEA Grapalat" w:hAnsi="GHEA Grapalat"/>
                <w:sz w:val="16"/>
                <w:szCs w:val="16"/>
              </w:rPr>
            </w:pPr>
          </w:p>
        </w:tc>
        <w:tc>
          <w:tcPr>
            <w:tcW w:w="1134" w:type="dxa"/>
          </w:tcPr>
          <w:p w:rsidR="00A868B1" w:rsidRPr="00B138F3" w:rsidRDefault="00A868B1" w:rsidP="00A868B1">
            <w:pPr>
              <w:widowControl w:val="0"/>
              <w:jc w:val="center"/>
              <w:rPr>
                <w:rFonts w:ascii="GHEA Grapalat" w:hAnsi="GHEA Grapalat"/>
                <w:sz w:val="16"/>
                <w:szCs w:val="16"/>
              </w:rPr>
            </w:pPr>
          </w:p>
        </w:tc>
        <w:tc>
          <w:tcPr>
            <w:tcW w:w="850" w:type="dxa"/>
            <w:vAlign w:val="center"/>
          </w:tcPr>
          <w:p w:rsidR="00A868B1" w:rsidRPr="00785C48" w:rsidRDefault="00A868B1" w:rsidP="00A868B1">
            <w:pPr>
              <w:jc w:val="center"/>
              <w:rPr>
                <w:rFonts w:ascii="GHEA Grapalat" w:hAnsi="GHEA Grapalat"/>
                <w:sz w:val="20"/>
                <w:lang w:val="hy-AM"/>
              </w:rPr>
            </w:pPr>
            <w:r>
              <w:rPr>
                <w:rFonts w:ascii="Arial" w:hAnsi="Arial" w:cs="Arial"/>
                <w:sz w:val="20"/>
                <w:szCs w:val="20"/>
              </w:rPr>
              <w:t>124</w:t>
            </w:r>
          </w:p>
        </w:tc>
        <w:tc>
          <w:tcPr>
            <w:tcW w:w="709" w:type="dxa"/>
            <w:vAlign w:val="center"/>
          </w:tcPr>
          <w:p w:rsidR="00A868B1" w:rsidRPr="00785C48" w:rsidRDefault="00A868B1" w:rsidP="00A868B1">
            <w:pPr>
              <w:jc w:val="center"/>
              <w:rPr>
                <w:rFonts w:ascii="GHEA Grapalat" w:hAnsi="GHEA Grapalat"/>
                <w:sz w:val="20"/>
                <w:lang w:val="hy-AM"/>
              </w:rPr>
            </w:pPr>
            <w:r>
              <w:rPr>
                <w:rFonts w:ascii="GHEA Grapalat" w:hAnsi="GHEA Grapalat"/>
                <w:sz w:val="20"/>
                <w:szCs w:val="20"/>
                <w:lang w:val="af-ZA"/>
              </w:rPr>
              <w:t xml:space="preserve">Араратский марз с. Норамарг 17-я </w:t>
            </w:r>
            <w:r>
              <w:rPr>
                <w:rFonts w:ascii="GHEA Grapalat" w:hAnsi="GHEA Grapalat"/>
                <w:sz w:val="20"/>
                <w:szCs w:val="20"/>
                <w:lang w:val="af-ZA"/>
              </w:rPr>
              <w:lastRenderedPageBreak/>
              <w:t>улица, дом 39</w:t>
            </w:r>
          </w:p>
        </w:tc>
        <w:tc>
          <w:tcPr>
            <w:tcW w:w="1158" w:type="dxa"/>
            <w:textDirection w:val="btLr"/>
            <w:vAlign w:val="center"/>
          </w:tcPr>
          <w:p w:rsidR="00A868B1" w:rsidRPr="00785C48" w:rsidRDefault="00A868B1" w:rsidP="00A868B1">
            <w:pPr>
              <w:jc w:val="center"/>
              <w:rPr>
                <w:rFonts w:ascii="GHEA Grapalat" w:hAnsi="GHEA Grapalat"/>
                <w:sz w:val="20"/>
                <w:lang w:val="hy-AM"/>
              </w:rPr>
            </w:pPr>
            <w:r>
              <w:rPr>
                <w:rFonts w:ascii="GHEA Grapalat" w:hAnsi="GHEA Grapalat" w:cs="Calibri"/>
                <w:color w:val="000000"/>
                <w:sz w:val="16"/>
                <w:szCs w:val="16"/>
              </w:rPr>
              <w:lastRenderedPageBreak/>
              <w:t>По требованию заказчика</w:t>
            </w:r>
          </w:p>
        </w:tc>
        <w:tc>
          <w:tcPr>
            <w:tcW w:w="947" w:type="dxa"/>
            <w:vAlign w:val="center"/>
          </w:tcPr>
          <w:p w:rsidR="00A868B1" w:rsidRPr="00785C48" w:rsidRDefault="00A868B1" w:rsidP="00A868B1">
            <w:pPr>
              <w:jc w:val="center"/>
              <w:rPr>
                <w:rFonts w:ascii="GHEA Grapalat" w:hAnsi="GHEA Grapalat"/>
                <w:sz w:val="20"/>
                <w:lang w:val="hy-AM"/>
              </w:rPr>
            </w:pPr>
            <w:r>
              <w:rPr>
                <w:rFonts w:ascii="GHEA Grapalat" w:hAnsi="GHEA Grapalat"/>
                <w:sz w:val="20"/>
                <w:lang w:val="hy-AM"/>
              </w:rPr>
              <w:t>с января по май 2026 г</w:t>
            </w:r>
          </w:p>
        </w:tc>
      </w:tr>
      <w:tr w:rsidR="00A868B1" w:rsidRPr="00B138F3" w:rsidTr="00A868B1">
        <w:trPr>
          <w:trHeight w:val="246"/>
          <w:jc w:val="center"/>
        </w:trPr>
        <w:tc>
          <w:tcPr>
            <w:tcW w:w="1242" w:type="dxa"/>
            <w:vAlign w:val="center"/>
          </w:tcPr>
          <w:p w:rsidR="00A868B1" w:rsidRPr="00730A03" w:rsidRDefault="00A868B1" w:rsidP="00A868B1">
            <w:pPr>
              <w:widowControl w:val="0"/>
              <w:jc w:val="center"/>
              <w:rPr>
                <w:rFonts w:ascii="GHEA Grapalat" w:hAnsi="GHEA Grapalat"/>
                <w:sz w:val="16"/>
                <w:szCs w:val="16"/>
                <w:lang w:val="en-US"/>
              </w:rPr>
            </w:pPr>
            <w:r>
              <w:rPr>
                <w:rFonts w:ascii="GHEA Grapalat" w:hAnsi="GHEA Grapalat"/>
                <w:sz w:val="16"/>
                <w:szCs w:val="16"/>
                <w:lang w:val="en-US"/>
              </w:rPr>
              <w:lastRenderedPageBreak/>
              <w:t>10</w:t>
            </w:r>
          </w:p>
        </w:tc>
        <w:tc>
          <w:tcPr>
            <w:tcW w:w="1775" w:type="dxa"/>
            <w:vAlign w:val="center"/>
          </w:tcPr>
          <w:p w:rsidR="00A868B1" w:rsidRPr="00F97D1C" w:rsidRDefault="00A868B1" w:rsidP="00A868B1">
            <w:pPr>
              <w:jc w:val="center"/>
              <w:rPr>
                <w:rFonts w:ascii="Arial LatArm" w:hAnsi="Arial LatArm" w:cs="Arial"/>
                <w:sz w:val="20"/>
                <w:szCs w:val="20"/>
              </w:rPr>
            </w:pPr>
            <w:r w:rsidRPr="00F97D1C">
              <w:rPr>
                <w:rFonts w:ascii="Arial LatArm" w:hAnsi="Arial LatArm" w:cs="Arial"/>
                <w:sz w:val="20"/>
                <w:szCs w:val="20"/>
              </w:rPr>
              <w:t>15811100</w:t>
            </w:r>
          </w:p>
        </w:tc>
        <w:tc>
          <w:tcPr>
            <w:tcW w:w="1701" w:type="dxa"/>
            <w:vAlign w:val="center"/>
          </w:tcPr>
          <w:p w:rsidR="00A868B1" w:rsidRPr="00905F40" w:rsidDel="007F20A9" w:rsidRDefault="00A868B1" w:rsidP="00A868B1">
            <w:pPr>
              <w:pStyle w:val="BodyTextIndent2"/>
              <w:widowControl w:val="0"/>
              <w:spacing w:after="120" w:line="240" w:lineRule="auto"/>
              <w:ind w:firstLine="0"/>
              <w:jc w:val="center"/>
              <w:rPr>
                <w:rFonts w:ascii="GHEA Grapalat" w:hAnsi="GHEA Grapalat" w:cs="Calibri"/>
                <w:color w:val="000000"/>
                <w:sz w:val="16"/>
                <w:szCs w:val="16"/>
              </w:rPr>
            </w:pPr>
            <w:r>
              <w:rPr>
                <w:rFonts w:ascii="GHEA Grapalat" w:hAnsi="GHEA Grapalat" w:cs="Calibri"/>
                <w:color w:val="000000"/>
                <w:sz w:val="16"/>
                <w:szCs w:val="16"/>
              </w:rPr>
              <w:t>Хлеб</w:t>
            </w:r>
          </w:p>
        </w:tc>
        <w:tc>
          <w:tcPr>
            <w:tcW w:w="4190" w:type="dxa"/>
          </w:tcPr>
          <w:p w:rsidR="00A868B1" w:rsidRPr="00954166" w:rsidRDefault="00A868B1" w:rsidP="00A868B1">
            <w:pPr>
              <w:widowControl w:val="0"/>
              <w:jc w:val="center"/>
              <w:rPr>
                <w:rFonts w:ascii="Cambria Math" w:hAnsi="Cambria Math"/>
                <w:sz w:val="16"/>
                <w:szCs w:val="16"/>
              </w:rPr>
            </w:pPr>
            <w:r w:rsidRPr="00954166">
              <w:rPr>
                <w:rFonts w:ascii="Cambria Math" w:hAnsi="Cambria Math"/>
                <w:sz w:val="16"/>
                <w:szCs w:val="16"/>
              </w:rPr>
              <w:t>Изготовлен из пшеничной муки 1-го сорта. Безопасность в соответствии с № 2-III-4.9-01-2010 гигиенических нормативов и статьи 9 Закона РА "О безопасности пищевых продуктов". Остаточный срок годности не менее 90 %.</w:t>
            </w:r>
          </w:p>
          <w:p w:rsidR="00A868B1" w:rsidRPr="00B138F3" w:rsidRDefault="00A868B1" w:rsidP="00A868B1">
            <w:pPr>
              <w:widowControl w:val="0"/>
              <w:jc w:val="center"/>
              <w:rPr>
                <w:rFonts w:ascii="GHEA Grapalat" w:hAnsi="GHEA Grapalat"/>
                <w:sz w:val="16"/>
                <w:szCs w:val="16"/>
              </w:rPr>
            </w:pPr>
            <w:r w:rsidRPr="00954166">
              <w:rPr>
                <w:rFonts w:ascii="Cambria Math" w:hAnsi="Cambria Math"/>
                <w:sz w:val="16"/>
                <w:szCs w:val="16"/>
              </w:rPr>
              <w:t>Срок годности: в день поставки выпечки. Обязательное условие: перевозка только транспортными средствами с соответствующим разрешением, выданным ГСС РА:</w:t>
            </w:r>
          </w:p>
        </w:tc>
        <w:tc>
          <w:tcPr>
            <w:tcW w:w="1085" w:type="dxa"/>
            <w:vAlign w:val="center"/>
          </w:tcPr>
          <w:p w:rsidR="00A868B1" w:rsidRPr="00B138F3" w:rsidRDefault="00A868B1" w:rsidP="00A868B1">
            <w:pPr>
              <w:widowControl w:val="0"/>
              <w:jc w:val="center"/>
              <w:rPr>
                <w:rFonts w:ascii="GHEA Grapalat" w:hAnsi="GHEA Grapalat"/>
                <w:sz w:val="16"/>
                <w:szCs w:val="16"/>
              </w:rPr>
            </w:pPr>
            <w:r>
              <w:rPr>
                <w:rFonts w:ascii="GHEA Grapalat" w:hAnsi="GHEA Grapalat"/>
                <w:sz w:val="16"/>
                <w:szCs w:val="16"/>
              </w:rPr>
              <w:t>кг</w:t>
            </w:r>
          </w:p>
        </w:tc>
        <w:tc>
          <w:tcPr>
            <w:tcW w:w="1559" w:type="dxa"/>
          </w:tcPr>
          <w:p w:rsidR="00A868B1" w:rsidRPr="00B138F3" w:rsidRDefault="00A868B1" w:rsidP="00A868B1">
            <w:pPr>
              <w:widowControl w:val="0"/>
              <w:jc w:val="center"/>
              <w:rPr>
                <w:rFonts w:ascii="GHEA Grapalat" w:hAnsi="GHEA Grapalat"/>
                <w:sz w:val="16"/>
                <w:szCs w:val="16"/>
              </w:rPr>
            </w:pPr>
          </w:p>
        </w:tc>
        <w:tc>
          <w:tcPr>
            <w:tcW w:w="1134" w:type="dxa"/>
          </w:tcPr>
          <w:p w:rsidR="00A868B1" w:rsidRPr="00B138F3" w:rsidRDefault="00A868B1" w:rsidP="00A868B1">
            <w:pPr>
              <w:widowControl w:val="0"/>
              <w:jc w:val="center"/>
              <w:rPr>
                <w:rFonts w:ascii="GHEA Grapalat" w:hAnsi="GHEA Grapalat"/>
                <w:sz w:val="16"/>
                <w:szCs w:val="16"/>
              </w:rPr>
            </w:pPr>
          </w:p>
        </w:tc>
        <w:tc>
          <w:tcPr>
            <w:tcW w:w="850" w:type="dxa"/>
            <w:vAlign w:val="center"/>
          </w:tcPr>
          <w:p w:rsidR="00A868B1" w:rsidRPr="00785C48" w:rsidRDefault="00A868B1" w:rsidP="00A868B1">
            <w:pPr>
              <w:jc w:val="center"/>
              <w:rPr>
                <w:rFonts w:ascii="GHEA Grapalat" w:hAnsi="GHEA Grapalat"/>
                <w:sz w:val="20"/>
                <w:lang w:val="hy-AM"/>
              </w:rPr>
            </w:pPr>
            <w:r>
              <w:rPr>
                <w:rFonts w:ascii="Arial" w:hAnsi="Arial" w:cs="Arial"/>
                <w:sz w:val="20"/>
                <w:szCs w:val="20"/>
              </w:rPr>
              <w:t>930</w:t>
            </w:r>
          </w:p>
        </w:tc>
        <w:tc>
          <w:tcPr>
            <w:tcW w:w="709" w:type="dxa"/>
            <w:vAlign w:val="center"/>
          </w:tcPr>
          <w:p w:rsidR="00A868B1" w:rsidRPr="00785C48" w:rsidRDefault="00A868B1" w:rsidP="00A868B1">
            <w:pPr>
              <w:jc w:val="center"/>
              <w:rPr>
                <w:rFonts w:ascii="GHEA Grapalat" w:hAnsi="GHEA Grapalat"/>
                <w:sz w:val="20"/>
                <w:lang w:val="hy-AM"/>
              </w:rPr>
            </w:pPr>
            <w:r>
              <w:rPr>
                <w:rFonts w:ascii="GHEA Grapalat" w:hAnsi="GHEA Grapalat"/>
                <w:sz w:val="20"/>
                <w:szCs w:val="20"/>
                <w:lang w:val="af-ZA"/>
              </w:rPr>
              <w:t>Араратский марз с. Норамарг 17-я улица, дом 39</w:t>
            </w:r>
          </w:p>
        </w:tc>
        <w:tc>
          <w:tcPr>
            <w:tcW w:w="1158" w:type="dxa"/>
            <w:textDirection w:val="btLr"/>
            <w:vAlign w:val="center"/>
          </w:tcPr>
          <w:p w:rsidR="00A868B1" w:rsidRPr="00785C48" w:rsidRDefault="00A868B1" w:rsidP="00A868B1">
            <w:pPr>
              <w:jc w:val="center"/>
              <w:rPr>
                <w:rFonts w:ascii="GHEA Grapalat" w:hAnsi="GHEA Grapalat"/>
                <w:sz w:val="20"/>
                <w:lang w:val="hy-AM"/>
              </w:rPr>
            </w:pPr>
            <w:r>
              <w:rPr>
                <w:rFonts w:ascii="GHEA Grapalat" w:hAnsi="GHEA Grapalat" w:cs="Calibri"/>
                <w:color w:val="000000"/>
                <w:sz w:val="16"/>
                <w:szCs w:val="16"/>
              </w:rPr>
              <w:t>По требованию заказчика</w:t>
            </w:r>
          </w:p>
        </w:tc>
        <w:tc>
          <w:tcPr>
            <w:tcW w:w="947" w:type="dxa"/>
            <w:vAlign w:val="center"/>
          </w:tcPr>
          <w:p w:rsidR="00A868B1" w:rsidRPr="00785C48" w:rsidRDefault="00A868B1" w:rsidP="00A868B1">
            <w:pPr>
              <w:jc w:val="center"/>
              <w:rPr>
                <w:rFonts w:ascii="GHEA Grapalat" w:hAnsi="GHEA Grapalat"/>
                <w:sz w:val="20"/>
                <w:lang w:val="hy-AM"/>
              </w:rPr>
            </w:pPr>
            <w:r>
              <w:rPr>
                <w:rFonts w:ascii="GHEA Grapalat" w:hAnsi="GHEA Grapalat"/>
                <w:sz w:val="20"/>
                <w:lang w:val="hy-AM"/>
              </w:rPr>
              <w:t>с января по май 2026 г</w:t>
            </w:r>
          </w:p>
        </w:tc>
      </w:tr>
      <w:tr w:rsidR="00A868B1" w:rsidRPr="00B138F3" w:rsidTr="00A868B1">
        <w:trPr>
          <w:trHeight w:val="246"/>
          <w:jc w:val="center"/>
        </w:trPr>
        <w:tc>
          <w:tcPr>
            <w:tcW w:w="1242" w:type="dxa"/>
            <w:vAlign w:val="center"/>
          </w:tcPr>
          <w:p w:rsidR="00A868B1" w:rsidRPr="00730A03" w:rsidRDefault="00A868B1" w:rsidP="00A868B1">
            <w:pPr>
              <w:widowControl w:val="0"/>
              <w:jc w:val="center"/>
              <w:rPr>
                <w:rFonts w:ascii="GHEA Grapalat" w:hAnsi="GHEA Grapalat"/>
                <w:sz w:val="16"/>
                <w:szCs w:val="16"/>
                <w:lang w:val="en-US"/>
              </w:rPr>
            </w:pPr>
            <w:r>
              <w:rPr>
                <w:rFonts w:ascii="GHEA Grapalat" w:hAnsi="GHEA Grapalat"/>
                <w:sz w:val="16"/>
                <w:szCs w:val="16"/>
                <w:lang w:val="en-US"/>
              </w:rPr>
              <w:t>11</w:t>
            </w:r>
          </w:p>
        </w:tc>
        <w:tc>
          <w:tcPr>
            <w:tcW w:w="1775" w:type="dxa"/>
            <w:vAlign w:val="center"/>
          </w:tcPr>
          <w:p w:rsidR="00A868B1" w:rsidRPr="00F97D1C" w:rsidRDefault="00A868B1" w:rsidP="00A868B1">
            <w:pPr>
              <w:jc w:val="center"/>
              <w:rPr>
                <w:rFonts w:ascii="Arial LatArm" w:hAnsi="Arial LatArm" w:cs="Arial"/>
                <w:sz w:val="20"/>
                <w:szCs w:val="20"/>
              </w:rPr>
            </w:pPr>
            <w:r w:rsidRPr="00F97D1C">
              <w:rPr>
                <w:rFonts w:ascii="Arial LatArm" w:hAnsi="Arial LatArm" w:cs="Arial"/>
                <w:sz w:val="20"/>
                <w:szCs w:val="20"/>
              </w:rPr>
              <w:t>15616000</w:t>
            </w:r>
          </w:p>
        </w:tc>
        <w:tc>
          <w:tcPr>
            <w:tcW w:w="1701" w:type="dxa"/>
            <w:vAlign w:val="center"/>
          </w:tcPr>
          <w:p w:rsidR="00A868B1" w:rsidRPr="00905F40" w:rsidDel="007F20A9" w:rsidRDefault="00A868B1" w:rsidP="00A868B1">
            <w:pPr>
              <w:pStyle w:val="BodyTextIndent2"/>
              <w:widowControl w:val="0"/>
              <w:spacing w:after="120" w:line="240" w:lineRule="auto"/>
              <w:ind w:firstLine="0"/>
              <w:jc w:val="center"/>
              <w:rPr>
                <w:rFonts w:ascii="GHEA Grapalat" w:hAnsi="GHEA Grapalat" w:cs="Calibri"/>
                <w:color w:val="000000"/>
                <w:sz w:val="16"/>
                <w:szCs w:val="16"/>
              </w:rPr>
            </w:pPr>
            <w:r>
              <w:rPr>
                <w:rFonts w:ascii="GHEA Grapalat" w:hAnsi="GHEA Grapalat" w:cs="Calibri"/>
                <w:color w:val="000000"/>
                <w:sz w:val="16"/>
                <w:szCs w:val="16"/>
              </w:rPr>
              <w:t>Гречка</w:t>
            </w:r>
          </w:p>
        </w:tc>
        <w:tc>
          <w:tcPr>
            <w:tcW w:w="4190" w:type="dxa"/>
          </w:tcPr>
          <w:p w:rsidR="00A868B1" w:rsidRPr="00B138F3" w:rsidRDefault="00A868B1" w:rsidP="00A868B1">
            <w:pPr>
              <w:widowControl w:val="0"/>
              <w:jc w:val="center"/>
              <w:rPr>
                <w:rFonts w:ascii="GHEA Grapalat" w:hAnsi="GHEA Grapalat"/>
                <w:sz w:val="16"/>
                <w:szCs w:val="16"/>
              </w:rPr>
            </w:pPr>
            <w:r w:rsidRPr="00954166">
              <w:rPr>
                <w:rFonts w:ascii="Cambria Math" w:hAnsi="Cambria Math"/>
                <w:sz w:val="16"/>
                <w:szCs w:val="16"/>
              </w:rPr>
              <w:t>Гречневая крупа I или II сортов, влажность не более 14,0%, зерна не менее 97,5%. остаточный срок годности не менее 70%. безопасность и маркировка в соответствии с законом правительства РА от 2007 года. статья 9 «технического регламента требований, предъявляемых к зерну, его производству, хранению, переработке и утилизации» и Закона РА «О безопасности пищевых продуктов», утвержденных решением N 22-N от 11 января.</w:t>
            </w:r>
          </w:p>
        </w:tc>
        <w:tc>
          <w:tcPr>
            <w:tcW w:w="1085" w:type="dxa"/>
            <w:vAlign w:val="center"/>
          </w:tcPr>
          <w:p w:rsidR="00A868B1" w:rsidRPr="00B138F3" w:rsidRDefault="00A868B1" w:rsidP="00A868B1">
            <w:pPr>
              <w:widowControl w:val="0"/>
              <w:jc w:val="center"/>
              <w:rPr>
                <w:rFonts w:ascii="GHEA Grapalat" w:hAnsi="GHEA Grapalat"/>
                <w:sz w:val="16"/>
                <w:szCs w:val="16"/>
              </w:rPr>
            </w:pPr>
            <w:r>
              <w:rPr>
                <w:rFonts w:ascii="GHEA Grapalat" w:hAnsi="GHEA Grapalat"/>
                <w:sz w:val="16"/>
                <w:szCs w:val="16"/>
              </w:rPr>
              <w:t>кг</w:t>
            </w:r>
          </w:p>
        </w:tc>
        <w:tc>
          <w:tcPr>
            <w:tcW w:w="1559" w:type="dxa"/>
          </w:tcPr>
          <w:p w:rsidR="00A868B1" w:rsidRPr="00B138F3" w:rsidRDefault="00A868B1" w:rsidP="00A868B1">
            <w:pPr>
              <w:widowControl w:val="0"/>
              <w:jc w:val="center"/>
              <w:rPr>
                <w:rFonts w:ascii="GHEA Grapalat" w:hAnsi="GHEA Grapalat"/>
                <w:sz w:val="16"/>
                <w:szCs w:val="16"/>
              </w:rPr>
            </w:pPr>
          </w:p>
        </w:tc>
        <w:tc>
          <w:tcPr>
            <w:tcW w:w="1134" w:type="dxa"/>
          </w:tcPr>
          <w:p w:rsidR="00A868B1" w:rsidRPr="00B138F3" w:rsidRDefault="00A868B1" w:rsidP="00A868B1">
            <w:pPr>
              <w:widowControl w:val="0"/>
              <w:jc w:val="center"/>
              <w:rPr>
                <w:rFonts w:ascii="GHEA Grapalat" w:hAnsi="GHEA Grapalat"/>
                <w:sz w:val="16"/>
                <w:szCs w:val="16"/>
              </w:rPr>
            </w:pPr>
          </w:p>
        </w:tc>
        <w:tc>
          <w:tcPr>
            <w:tcW w:w="850" w:type="dxa"/>
            <w:vAlign w:val="center"/>
          </w:tcPr>
          <w:p w:rsidR="00A868B1" w:rsidRPr="00A71D81" w:rsidRDefault="00A868B1" w:rsidP="00A868B1">
            <w:pPr>
              <w:jc w:val="center"/>
              <w:rPr>
                <w:rFonts w:ascii="GHEA Grapalat" w:hAnsi="GHEA Grapalat"/>
                <w:sz w:val="20"/>
              </w:rPr>
            </w:pPr>
            <w:r>
              <w:rPr>
                <w:rFonts w:ascii="Arial" w:hAnsi="Arial" w:cs="Arial"/>
                <w:sz w:val="20"/>
                <w:szCs w:val="20"/>
              </w:rPr>
              <w:t>124</w:t>
            </w:r>
          </w:p>
        </w:tc>
        <w:tc>
          <w:tcPr>
            <w:tcW w:w="709" w:type="dxa"/>
            <w:vAlign w:val="center"/>
          </w:tcPr>
          <w:p w:rsidR="00A868B1" w:rsidRPr="00A71D81" w:rsidRDefault="00A868B1" w:rsidP="00A868B1">
            <w:pPr>
              <w:jc w:val="center"/>
              <w:rPr>
                <w:rFonts w:ascii="GHEA Grapalat" w:hAnsi="GHEA Grapalat"/>
                <w:sz w:val="20"/>
              </w:rPr>
            </w:pPr>
            <w:r>
              <w:rPr>
                <w:rFonts w:ascii="GHEA Grapalat" w:hAnsi="GHEA Grapalat"/>
                <w:sz w:val="20"/>
                <w:szCs w:val="20"/>
                <w:lang w:val="af-ZA"/>
              </w:rPr>
              <w:t>Араратский марз с. Норамарг 17-я улица, дом 39</w:t>
            </w:r>
          </w:p>
        </w:tc>
        <w:tc>
          <w:tcPr>
            <w:tcW w:w="1158" w:type="dxa"/>
            <w:textDirection w:val="btLr"/>
            <w:vAlign w:val="center"/>
          </w:tcPr>
          <w:p w:rsidR="00A868B1" w:rsidRPr="00A71D81" w:rsidRDefault="00A868B1" w:rsidP="00A868B1">
            <w:pPr>
              <w:jc w:val="center"/>
              <w:rPr>
                <w:rFonts w:ascii="GHEA Grapalat" w:hAnsi="GHEA Grapalat"/>
                <w:sz w:val="20"/>
              </w:rPr>
            </w:pPr>
            <w:r>
              <w:rPr>
                <w:rFonts w:ascii="GHEA Grapalat" w:hAnsi="GHEA Grapalat" w:cs="Calibri"/>
                <w:color w:val="000000"/>
                <w:sz w:val="16"/>
                <w:szCs w:val="16"/>
              </w:rPr>
              <w:t>По требованию заказчика</w:t>
            </w:r>
          </w:p>
        </w:tc>
        <w:tc>
          <w:tcPr>
            <w:tcW w:w="947" w:type="dxa"/>
            <w:vAlign w:val="center"/>
          </w:tcPr>
          <w:p w:rsidR="00A868B1" w:rsidRPr="00A71D81" w:rsidRDefault="00A868B1" w:rsidP="00A868B1">
            <w:pPr>
              <w:jc w:val="center"/>
              <w:rPr>
                <w:rFonts w:ascii="GHEA Grapalat" w:hAnsi="GHEA Grapalat"/>
                <w:sz w:val="20"/>
              </w:rPr>
            </w:pPr>
            <w:r>
              <w:rPr>
                <w:rFonts w:ascii="GHEA Grapalat" w:hAnsi="GHEA Grapalat"/>
                <w:sz w:val="20"/>
                <w:lang w:val="hy-AM"/>
              </w:rPr>
              <w:t>с января по май 2026 г</w:t>
            </w:r>
          </w:p>
        </w:tc>
      </w:tr>
      <w:tr w:rsidR="00A868B1" w:rsidRPr="00B138F3" w:rsidTr="00A868B1">
        <w:trPr>
          <w:trHeight w:val="246"/>
          <w:jc w:val="center"/>
        </w:trPr>
        <w:tc>
          <w:tcPr>
            <w:tcW w:w="1242" w:type="dxa"/>
            <w:vAlign w:val="center"/>
          </w:tcPr>
          <w:p w:rsidR="00A868B1" w:rsidRPr="00730A03" w:rsidRDefault="00A868B1" w:rsidP="00A868B1">
            <w:pPr>
              <w:widowControl w:val="0"/>
              <w:jc w:val="center"/>
              <w:rPr>
                <w:rFonts w:ascii="GHEA Grapalat" w:hAnsi="GHEA Grapalat"/>
                <w:sz w:val="16"/>
                <w:szCs w:val="16"/>
                <w:lang w:val="en-US"/>
              </w:rPr>
            </w:pPr>
            <w:r>
              <w:rPr>
                <w:rFonts w:ascii="GHEA Grapalat" w:hAnsi="GHEA Grapalat"/>
                <w:sz w:val="16"/>
                <w:szCs w:val="16"/>
                <w:lang w:val="en-US"/>
              </w:rPr>
              <w:t>12</w:t>
            </w:r>
          </w:p>
        </w:tc>
        <w:tc>
          <w:tcPr>
            <w:tcW w:w="1775" w:type="dxa"/>
            <w:vAlign w:val="center"/>
          </w:tcPr>
          <w:p w:rsidR="00A868B1" w:rsidRPr="00F97D1C" w:rsidRDefault="00A868B1" w:rsidP="00A868B1">
            <w:pPr>
              <w:jc w:val="center"/>
              <w:rPr>
                <w:rFonts w:ascii="Arial LatArm" w:hAnsi="Arial LatArm" w:cs="Arial"/>
                <w:sz w:val="20"/>
                <w:szCs w:val="20"/>
              </w:rPr>
            </w:pPr>
            <w:r w:rsidRPr="00F97D1C">
              <w:rPr>
                <w:rFonts w:ascii="Arial LatArm" w:hAnsi="Arial LatArm" w:cs="Arial"/>
                <w:sz w:val="20"/>
                <w:szCs w:val="20"/>
              </w:rPr>
              <w:t>3142510</w:t>
            </w:r>
          </w:p>
        </w:tc>
        <w:tc>
          <w:tcPr>
            <w:tcW w:w="1701" w:type="dxa"/>
            <w:vAlign w:val="center"/>
          </w:tcPr>
          <w:p w:rsidR="00A868B1" w:rsidRPr="00905F40" w:rsidDel="007F20A9" w:rsidRDefault="00A868B1" w:rsidP="00A868B1">
            <w:pPr>
              <w:pStyle w:val="BodyTextIndent2"/>
              <w:widowControl w:val="0"/>
              <w:spacing w:after="120" w:line="240" w:lineRule="auto"/>
              <w:ind w:firstLine="0"/>
              <w:jc w:val="center"/>
              <w:rPr>
                <w:rFonts w:ascii="GHEA Grapalat" w:hAnsi="GHEA Grapalat" w:cs="Calibri"/>
                <w:color w:val="000000"/>
                <w:sz w:val="16"/>
                <w:szCs w:val="16"/>
              </w:rPr>
            </w:pPr>
            <w:r>
              <w:rPr>
                <w:rFonts w:ascii="GHEA Grapalat" w:hAnsi="GHEA Grapalat" w:cs="Calibri"/>
                <w:color w:val="000000"/>
                <w:sz w:val="16"/>
                <w:szCs w:val="16"/>
              </w:rPr>
              <w:t>Яйцо</w:t>
            </w:r>
          </w:p>
        </w:tc>
        <w:tc>
          <w:tcPr>
            <w:tcW w:w="4190" w:type="dxa"/>
          </w:tcPr>
          <w:p w:rsidR="00A868B1" w:rsidRPr="00AB3D27" w:rsidRDefault="00A868B1" w:rsidP="00A868B1">
            <w:pPr>
              <w:widowControl w:val="0"/>
              <w:jc w:val="center"/>
              <w:rPr>
                <w:rFonts w:ascii="Cambria Math" w:hAnsi="Cambria Math"/>
                <w:sz w:val="16"/>
                <w:szCs w:val="16"/>
              </w:rPr>
            </w:pPr>
            <w:r w:rsidRPr="00AB3D27">
              <w:rPr>
                <w:rFonts w:ascii="Cambria Math" w:hAnsi="Cambria Math"/>
                <w:sz w:val="16"/>
                <w:szCs w:val="16"/>
              </w:rPr>
              <w:t>Яйца столовые или диетические, 1-й сорт, отсортированные по массе одного яйца, срок хранения диетических яиц-7 дней, столовых яиц-25 дней. %:</w:t>
            </w:r>
          </w:p>
          <w:p w:rsidR="00A868B1" w:rsidRPr="00B138F3" w:rsidRDefault="00A868B1" w:rsidP="00A868B1">
            <w:pPr>
              <w:widowControl w:val="0"/>
              <w:jc w:val="center"/>
              <w:rPr>
                <w:rFonts w:ascii="GHEA Grapalat" w:hAnsi="GHEA Grapalat"/>
                <w:sz w:val="16"/>
                <w:szCs w:val="16"/>
              </w:rPr>
            </w:pPr>
            <w:r w:rsidRPr="00AB3D27">
              <w:rPr>
                <w:rFonts w:ascii="Cambria Math" w:hAnsi="Cambria Math"/>
                <w:sz w:val="16"/>
                <w:szCs w:val="16"/>
              </w:rPr>
              <w:t xml:space="preserve">Безопасность и маркировка в соответствии с постановлением Правительства РА № 1438-н "Об утверждении Технического регламента на яйца и </w:t>
            </w:r>
            <w:r w:rsidRPr="00AB3D27">
              <w:rPr>
                <w:rFonts w:ascii="Cambria Math" w:hAnsi="Cambria Math"/>
                <w:sz w:val="16"/>
                <w:szCs w:val="16"/>
              </w:rPr>
              <w:lastRenderedPageBreak/>
              <w:t>яичные продукты" от 29 сентября 2011 года и статьей 9 Закона РА " О безопасности пищевых продуктов:</w:t>
            </w:r>
          </w:p>
        </w:tc>
        <w:tc>
          <w:tcPr>
            <w:tcW w:w="1085" w:type="dxa"/>
            <w:vAlign w:val="center"/>
          </w:tcPr>
          <w:p w:rsidR="00A868B1" w:rsidRPr="00B138F3" w:rsidRDefault="00A868B1" w:rsidP="00A868B1">
            <w:pPr>
              <w:widowControl w:val="0"/>
              <w:jc w:val="center"/>
              <w:rPr>
                <w:rFonts w:ascii="GHEA Grapalat" w:hAnsi="GHEA Grapalat"/>
                <w:sz w:val="16"/>
                <w:szCs w:val="16"/>
              </w:rPr>
            </w:pPr>
            <w:r>
              <w:rPr>
                <w:rFonts w:ascii="GHEA Grapalat" w:hAnsi="GHEA Grapalat"/>
                <w:sz w:val="16"/>
                <w:szCs w:val="16"/>
              </w:rPr>
              <w:lastRenderedPageBreak/>
              <w:t>Штук</w:t>
            </w:r>
          </w:p>
        </w:tc>
        <w:tc>
          <w:tcPr>
            <w:tcW w:w="1559" w:type="dxa"/>
          </w:tcPr>
          <w:p w:rsidR="00A868B1" w:rsidRPr="00B138F3" w:rsidRDefault="00A868B1" w:rsidP="00A868B1">
            <w:pPr>
              <w:widowControl w:val="0"/>
              <w:jc w:val="center"/>
              <w:rPr>
                <w:rFonts w:ascii="GHEA Grapalat" w:hAnsi="GHEA Grapalat"/>
                <w:sz w:val="16"/>
                <w:szCs w:val="16"/>
              </w:rPr>
            </w:pPr>
          </w:p>
        </w:tc>
        <w:tc>
          <w:tcPr>
            <w:tcW w:w="1134" w:type="dxa"/>
          </w:tcPr>
          <w:p w:rsidR="00A868B1" w:rsidRPr="00B138F3" w:rsidRDefault="00A868B1" w:rsidP="00A868B1">
            <w:pPr>
              <w:widowControl w:val="0"/>
              <w:jc w:val="center"/>
              <w:rPr>
                <w:rFonts w:ascii="GHEA Grapalat" w:hAnsi="GHEA Grapalat"/>
                <w:sz w:val="16"/>
                <w:szCs w:val="16"/>
              </w:rPr>
            </w:pPr>
          </w:p>
        </w:tc>
        <w:tc>
          <w:tcPr>
            <w:tcW w:w="850" w:type="dxa"/>
            <w:vAlign w:val="center"/>
          </w:tcPr>
          <w:p w:rsidR="00A868B1" w:rsidRPr="00A71D81" w:rsidRDefault="00A868B1" w:rsidP="00A868B1">
            <w:pPr>
              <w:jc w:val="center"/>
              <w:rPr>
                <w:rFonts w:ascii="GHEA Grapalat" w:hAnsi="GHEA Grapalat"/>
                <w:sz w:val="20"/>
              </w:rPr>
            </w:pPr>
            <w:r>
              <w:rPr>
                <w:rFonts w:ascii="Arial" w:hAnsi="Arial" w:cs="Arial"/>
                <w:sz w:val="20"/>
                <w:szCs w:val="20"/>
              </w:rPr>
              <w:t>2480</w:t>
            </w:r>
          </w:p>
        </w:tc>
        <w:tc>
          <w:tcPr>
            <w:tcW w:w="709" w:type="dxa"/>
            <w:vAlign w:val="center"/>
          </w:tcPr>
          <w:p w:rsidR="00A868B1" w:rsidRPr="00A71D81" w:rsidRDefault="00A868B1" w:rsidP="00A868B1">
            <w:pPr>
              <w:jc w:val="center"/>
              <w:rPr>
                <w:rFonts w:ascii="GHEA Grapalat" w:hAnsi="GHEA Grapalat"/>
                <w:sz w:val="20"/>
              </w:rPr>
            </w:pPr>
            <w:r>
              <w:rPr>
                <w:rFonts w:ascii="GHEA Grapalat" w:hAnsi="GHEA Grapalat"/>
                <w:sz w:val="20"/>
                <w:szCs w:val="20"/>
                <w:lang w:val="af-ZA"/>
              </w:rPr>
              <w:t xml:space="preserve">Араратский марз </w:t>
            </w:r>
            <w:r>
              <w:rPr>
                <w:rFonts w:ascii="GHEA Grapalat" w:hAnsi="GHEA Grapalat"/>
                <w:sz w:val="20"/>
                <w:szCs w:val="20"/>
                <w:lang w:val="af-ZA"/>
              </w:rPr>
              <w:lastRenderedPageBreak/>
              <w:t>с. Норамарг 17-я улица, дом 39</w:t>
            </w:r>
          </w:p>
        </w:tc>
        <w:tc>
          <w:tcPr>
            <w:tcW w:w="1158" w:type="dxa"/>
            <w:textDirection w:val="btLr"/>
            <w:vAlign w:val="center"/>
          </w:tcPr>
          <w:p w:rsidR="00A868B1" w:rsidRPr="00A71D81" w:rsidRDefault="00A868B1" w:rsidP="00A868B1">
            <w:pPr>
              <w:jc w:val="center"/>
              <w:rPr>
                <w:rFonts w:ascii="GHEA Grapalat" w:hAnsi="GHEA Grapalat"/>
                <w:sz w:val="20"/>
              </w:rPr>
            </w:pPr>
            <w:r>
              <w:rPr>
                <w:rFonts w:ascii="GHEA Grapalat" w:hAnsi="GHEA Grapalat" w:cs="Calibri"/>
                <w:color w:val="000000"/>
                <w:sz w:val="16"/>
                <w:szCs w:val="16"/>
              </w:rPr>
              <w:lastRenderedPageBreak/>
              <w:t>По требованию заказчика</w:t>
            </w:r>
          </w:p>
        </w:tc>
        <w:tc>
          <w:tcPr>
            <w:tcW w:w="947" w:type="dxa"/>
            <w:vAlign w:val="center"/>
          </w:tcPr>
          <w:p w:rsidR="00A868B1" w:rsidRPr="00A71D81" w:rsidRDefault="00A868B1" w:rsidP="00A868B1">
            <w:pPr>
              <w:jc w:val="center"/>
              <w:rPr>
                <w:rFonts w:ascii="GHEA Grapalat" w:hAnsi="GHEA Grapalat"/>
                <w:sz w:val="20"/>
              </w:rPr>
            </w:pPr>
            <w:r>
              <w:rPr>
                <w:rFonts w:ascii="GHEA Grapalat" w:hAnsi="GHEA Grapalat"/>
                <w:sz w:val="20"/>
                <w:lang w:val="hy-AM"/>
              </w:rPr>
              <w:t>с января по май 2026 г</w:t>
            </w:r>
          </w:p>
        </w:tc>
      </w:tr>
      <w:tr w:rsidR="00A868B1" w:rsidRPr="00B138F3" w:rsidTr="00A868B1">
        <w:trPr>
          <w:trHeight w:val="246"/>
          <w:jc w:val="center"/>
        </w:trPr>
        <w:tc>
          <w:tcPr>
            <w:tcW w:w="1242" w:type="dxa"/>
            <w:vAlign w:val="center"/>
          </w:tcPr>
          <w:p w:rsidR="00A868B1" w:rsidRPr="00730A03" w:rsidRDefault="00A868B1" w:rsidP="00A868B1">
            <w:pPr>
              <w:widowControl w:val="0"/>
              <w:jc w:val="center"/>
              <w:rPr>
                <w:rFonts w:ascii="GHEA Grapalat" w:hAnsi="GHEA Grapalat"/>
                <w:sz w:val="16"/>
                <w:szCs w:val="16"/>
                <w:lang w:val="en-US"/>
              </w:rPr>
            </w:pPr>
            <w:r>
              <w:rPr>
                <w:rFonts w:ascii="GHEA Grapalat" w:hAnsi="GHEA Grapalat"/>
                <w:sz w:val="16"/>
                <w:szCs w:val="16"/>
                <w:lang w:val="en-US"/>
              </w:rPr>
              <w:lastRenderedPageBreak/>
              <w:t>13</w:t>
            </w:r>
          </w:p>
        </w:tc>
        <w:tc>
          <w:tcPr>
            <w:tcW w:w="1775" w:type="dxa"/>
            <w:vAlign w:val="center"/>
          </w:tcPr>
          <w:p w:rsidR="00A868B1" w:rsidRPr="00F97D1C" w:rsidRDefault="00A868B1" w:rsidP="00A868B1">
            <w:pPr>
              <w:jc w:val="center"/>
              <w:rPr>
                <w:rFonts w:ascii="Arial LatArm" w:hAnsi="Arial LatArm" w:cs="Arial"/>
                <w:sz w:val="20"/>
                <w:szCs w:val="20"/>
              </w:rPr>
            </w:pPr>
            <w:r w:rsidRPr="00F97D1C">
              <w:rPr>
                <w:rFonts w:ascii="Arial LatArm" w:hAnsi="Arial LatArm" w:cs="Arial"/>
                <w:sz w:val="20"/>
                <w:szCs w:val="20"/>
              </w:rPr>
              <w:t>15851100</w:t>
            </w:r>
          </w:p>
        </w:tc>
        <w:tc>
          <w:tcPr>
            <w:tcW w:w="1701" w:type="dxa"/>
            <w:vAlign w:val="center"/>
          </w:tcPr>
          <w:p w:rsidR="00A868B1" w:rsidRPr="00905F40" w:rsidDel="007F20A9" w:rsidRDefault="00A868B1" w:rsidP="00A868B1">
            <w:pPr>
              <w:pStyle w:val="BodyTextIndent2"/>
              <w:widowControl w:val="0"/>
              <w:spacing w:after="120" w:line="240" w:lineRule="auto"/>
              <w:ind w:firstLine="0"/>
              <w:jc w:val="center"/>
              <w:rPr>
                <w:rFonts w:ascii="GHEA Grapalat" w:hAnsi="GHEA Grapalat" w:cs="Calibri"/>
                <w:color w:val="000000"/>
                <w:sz w:val="16"/>
                <w:szCs w:val="16"/>
              </w:rPr>
            </w:pPr>
            <w:r w:rsidRPr="00905F40">
              <w:rPr>
                <w:rFonts w:ascii="GHEA Grapalat" w:hAnsi="GHEA Grapalat" w:cs="Calibri"/>
                <w:color w:val="000000"/>
                <w:sz w:val="16"/>
                <w:szCs w:val="16"/>
              </w:rPr>
              <w:t>Макароны</w:t>
            </w:r>
          </w:p>
        </w:tc>
        <w:tc>
          <w:tcPr>
            <w:tcW w:w="4190" w:type="dxa"/>
          </w:tcPr>
          <w:p w:rsidR="00A868B1" w:rsidRPr="00B138F3" w:rsidRDefault="00A868B1" w:rsidP="00A868B1">
            <w:pPr>
              <w:widowControl w:val="0"/>
              <w:jc w:val="center"/>
              <w:rPr>
                <w:rFonts w:ascii="GHEA Grapalat" w:hAnsi="GHEA Grapalat"/>
                <w:sz w:val="16"/>
                <w:szCs w:val="16"/>
              </w:rPr>
            </w:pPr>
            <w:r w:rsidRPr="00AB3D27">
              <w:rPr>
                <w:rFonts w:ascii="Cambria Math" w:hAnsi="Cambria Math"/>
                <w:sz w:val="16"/>
                <w:szCs w:val="16"/>
              </w:rPr>
              <w:t>Макароны из теста андрож, в зависимости от типа и качества муки: а (из муки твердых сортов пшеницы), Б (из муки мягких сортов стекловидной пшеницы), в (из пшеничной муки для выпечки хлеба), без обертки и без обертки. Безопасность в соответствии с № 2-III-4.9-01-2010 гигиенических нормативов, а маркировка-в соответствии со статьей 9 Закона РА "О безопасности пищевых продуктов".:</w:t>
            </w:r>
          </w:p>
        </w:tc>
        <w:tc>
          <w:tcPr>
            <w:tcW w:w="1085" w:type="dxa"/>
            <w:vAlign w:val="center"/>
          </w:tcPr>
          <w:p w:rsidR="00A868B1" w:rsidRPr="00B138F3" w:rsidRDefault="00A868B1" w:rsidP="00A868B1">
            <w:pPr>
              <w:widowControl w:val="0"/>
              <w:jc w:val="center"/>
              <w:rPr>
                <w:rFonts w:ascii="GHEA Grapalat" w:hAnsi="GHEA Grapalat"/>
                <w:sz w:val="16"/>
                <w:szCs w:val="16"/>
              </w:rPr>
            </w:pPr>
            <w:r>
              <w:rPr>
                <w:rFonts w:ascii="GHEA Grapalat" w:hAnsi="GHEA Grapalat"/>
                <w:sz w:val="16"/>
                <w:szCs w:val="16"/>
              </w:rPr>
              <w:t>Кг</w:t>
            </w:r>
          </w:p>
        </w:tc>
        <w:tc>
          <w:tcPr>
            <w:tcW w:w="1559" w:type="dxa"/>
          </w:tcPr>
          <w:p w:rsidR="00A868B1" w:rsidRPr="00B138F3" w:rsidRDefault="00A868B1" w:rsidP="00A868B1">
            <w:pPr>
              <w:widowControl w:val="0"/>
              <w:jc w:val="center"/>
              <w:rPr>
                <w:rFonts w:ascii="GHEA Grapalat" w:hAnsi="GHEA Grapalat"/>
                <w:sz w:val="16"/>
                <w:szCs w:val="16"/>
              </w:rPr>
            </w:pPr>
          </w:p>
        </w:tc>
        <w:tc>
          <w:tcPr>
            <w:tcW w:w="1134" w:type="dxa"/>
          </w:tcPr>
          <w:p w:rsidR="00A868B1" w:rsidRPr="00B138F3" w:rsidRDefault="00A868B1" w:rsidP="00A868B1">
            <w:pPr>
              <w:widowControl w:val="0"/>
              <w:jc w:val="center"/>
              <w:rPr>
                <w:rFonts w:ascii="GHEA Grapalat" w:hAnsi="GHEA Grapalat"/>
                <w:sz w:val="16"/>
                <w:szCs w:val="16"/>
              </w:rPr>
            </w:pPr>
          </w:p>
        </w:tc>
        <w:tc>
          <w:tcPr>
            <w:tcW w:w="850" w:type="dxa"/>
            <w:vAlign w:val="center"/>
          </w:tcPr>
          <w:p w:rsidR="00A868B1" w:rsidRPr="00785C48" w:rsidRDefault="00A868B1" w:rsidP="00A868B1">
            <w:pPr>
              <w:jc w:val="center"/>
              <w:rPr>
                <w:rFonts w:ascii="GHEA Grapalat" w:hAnsi="GHEA Grapalat"/>
                <w:sz w:val="20"/>
                <w:lang w:val="hy-AM"/>
              </w:rPr>
            </w:pPr>
            <w:r>
              <w:rPr>
                <w:rFonts w:ascii="Arial" w:hAnsi="Arial" w:cs="Arial"/>
                <w:sz w:val="20"/>
                <w:szCs w:val="20"/>
              </w:rPr>
              <w:t>124</w:t>
            </w:r>
          </w:p>
        </w:tc>
        <w:tc>
          <w:tcPr>
            <w:tcW w:w="709" w:type="dxa"/>
            <w:vAlign w:val="center"/>
          </w:tcPr>
          <w:p w:rsidR="00A868B1" w:rsidRPr="00785C48" w:rsidRDefault="00A868B1" w:rsidP="00A868B1">
            <w:pPr>
              <w:jc w:val="center"/>
              <w:rPr>
                <w:rFonts w:ascii="GHEA Grapalat" w:hAnsi="GHEA Grapalat"/>
                <w:sz w:val="20"/>
                <w:lang w:val="hy-AM"/>
              </w:rPr>
            </w:pPr>
            <w:r>
              <w:rPr>
                <w:rFonts w:ascii="GHEA Grapalat" w:hAnsi="GHEA Grapalat"/>
                <w:sz w:val="20"/>
                <w:szCs w:val="20"/>
                <w:lang w:val="af-ZA"/>
              </w:rPr>
              <w:t>Араратский марз с. Норамарг 17-я улица, дом 39</w:t>
            </w:r>
          </w:p>
        </w:tc>
        <w:tc>
          <w:tcPr>
            <w:tcW w:w="1158" w:type="dxa"/>
            <w:textDirection w:val="btLr"/>
            <w:vAlign w:val="center"/>
          </w:tcPr>
          <w:p w:rsidR="00A868B1" w:rsidRPr="00785C48" w:rsidRDefault="00A868B1" w:rsidP="00A868B1">
            <w:pPr>
              <w:jc w:val="center"/>
              <w:rPr>
                <w:rFonts w:ascii="GHEA Grapalat" w:hAnsi="GHEA Grapalat"/>
                <w:sz w:val="20"/>
                <w:lang w:val="hy-AM"/>
              </w:rPr>
            </w:pPr>
            <w:r>
              <w:rPr>
                <w:rFonts w:ascii="GHEA Grapalat" w:hAnsi="GHEA Grapalat" w:cs="Calibri"/>
                <w:color w:val="000000"/>
                <w:sz w:val="16"/>
                <w:szCs w:val="16"/>
              </w:rPr>
              <w:t>По требованию заказчика</w:t>
            </w:r>
          </w:p>
        </w:tc>
        <w:tc>
          <w:tcPr>
            <w:tcW w:w="947" w:type="dxa"/>
            <w:vAlign w:val="center"/>
          </w:tcPr>
          <w:p w:rsidR="00A868B1" w:rsidRPr="00785C48" w:rsidRDefault="00A868B1" w:rsidP="00A868B1">
            <w:pPr>
              <w:jc w:val="center"/>
              <w:rPr>
                <w:rFonts w:ascii="GHEA Grapalat" w:hAnsi="GHEA Grapalat"/>
                <w:sz w:val="20"/>
                <w:lang w:val="hy-AM"/>
              </w:rPr>
            </w:pPr>
            <w:r>
              <w:rPr>
                <w:rFonts w:ascii="GHEA Grapalat" w:hAnsi="GHEA Grapalat"/>
                <w:sz w:val="20"/>
                <w:lang w:val="hy-AM"/>
              </w:rPr>
              <w:t>с января по май 2026 г</w:t>
            </w:r>
          </w:p>
        </w:tc>
      </w:tr>
      <w:tr w:rsidR="00A868B1" w:rsidRPr="00B138F3" w:rsidTr="00A868B1">
        <w:trPr>
          <w:trHeight w:val="246"/>
          <w:jc w:val="center"/>
        </w:trPr>
        <w:tc>
          <w:tcPr>
            <w:tcW w:w="1242" w:type="dxa"/>
            <w:vAlign w:val="center"/>
          </w:tcPr>
          <w:p w:rsidR="00A868B1" w:rsidRPr="00730A03" w:rsidRDefault="00A868B1" w:rsidP="00A868B1">
            <w:pPr>
              <w:widowControl w:val="0"/>
              <w:jc w:val="center"/>
              <w:rPr>
                <w:rFonts w:ascii="GHEA Grapalat" w:hAnsi="GHEA Grapalat"/>
                <w:sz w:val="16"/>
                <w:szCs w:val="16"/>
                <w:lang w:val="en-US"/>
              </w:rPr>
            </w:pPr>
            <w:r>
              <w:rPr>
                <w:rFonts w:ascii="GHEA Grapalat" w:hAnsi="GHEA Grapalat"/>
                <w:sz w:val="16"/>
                <w:szCs w:val="16"/>
                <w:lang w:val="en-US"/>
              </w:rPr>
              <w:t>14</w:t>
            </w:r>
          </w:p>
        </w:tc>
        <w:tc>
          <w:tcPr>
            <w:tcW w:w="1775" w:type="dxa"/>
            <w:vAlign w:val="center"/>
          </w:tcPr>
          <w:p w:rsidR="00A868B1" w:rsidRPr="00F97D1C" w:rsidRDefault="00A868B1" w:rsidP="00A868B1">
            <w:pPr>
              <w:jc w:val="center"/>
              <w:rPr>
                <w:rFonts w:ascii="Arial LatArm" w:hAnsi="Arial LatArm" w:cs="Arial"/>
                <w:sz w:val="20"/>
                <w:szCs w:val="20"/>
              </w:rPr>
            </w:pPr>
            <w:r w:rsidRPr="00F97D1C">
              <w:rPr>
                <w:rFonts w:ascii="Arial LatArm" w:hAnsi="Arial LatArm" w:cs="Arial"/>
                <w:sz w:val="20"/>
                <w:szCs w:val="20"/>
              </w:rPr>
              <w:t>15331154</w:t>
            </w:r>
          </w:p>
        </w:tc>
        <w:tc>
          <w:tcPr>
            <w:tcW w:w="1701" w:type="dxa"/>
            <w:vAlign w:val="center"/>
          </w:tcPr>
          <w:p w:rsidR="00A868B1" w:rsidRPr="00905F40" w:rsidDel="007F20A9" w:rsidRDefault="00A868B1" w:rsidP="00A868B1">
            <w:pPr>
              <w:pStyle w:val="BodyTextIndent2"/>
              <w:widowControl w:val="0"/>
              <w:spacing w:after="120" w:line="240" w:lineRule="auto"/>
              <w:ind w:firstLine="0"/>
              <w:jc w:val="center"/>
              <w:rPr>
                <w:rFonts w:ascii="GHEA Grapalat" w:hAnsi="GHEA Grapalat" w:cs="Calibri"/>
                <w:color w:val="000000"/>
                <w:sz w:val="16"/>
                <w:szCs w:val="16"/>
              </w:rPr>
            </w:pPr>
            <w:r>
              <w:rPr>
                <w:rFonts w:ascii="GHEA Grapalat" w:hAnsi="GHEA Grapalat" w:cs="Calibri"/>
                <w:color w:val="000000"/>
                <w:sz w:val="16"/>
                <w:szCs w:val="16"/>
              </w:rPr>
              <w:t>Горох</w:t>
            </w:r>
          </w:p>
        </w:tc>
        <w:tc>
          <w:tcPr>
            <w:tcW w:w="4190" w:type="dxa"/>
          </w:tcPr>
          <w:p w:rsidR="00A868B1" w:rsidRPr="00B138F3" w:rsidRDefault="00A868B1" w:rsidP="00A868B1">
            <w:pPr>
              <w:widowControl w:val="0"/>
              <w:jc w:val="center"/>
              <w:rPr>
                <w:rFonts w:ascii="GHEA Grapalat" w:hAnsi="GHEA Grapalat"/>
                <w:sz w:val="16"/>
                <w:szCs w:val="16"/>
              </w:rPr>
            </w:pPr>
            <w:r w:rsidRPr="00AB3D27">
              <w:rPr>
                <w:rFonts w:ascii="Cambria Math" w:hAnsi="Cambria Math"/>
                <w:sz w:val="16"/>
                <w:szCs w:val="16"/>
              </w:rPr>
              <w:t>Сушеный, очищенный от кожуры, желтого или зеленого цвета.-4.9-01-2010 гигиенические нормативы и статья 9 Закона РА " О безопасности пищевых продуктов:</w:t>
            </w:r>
          </w:p>
        </w:tc>
        <w:tc>
          <w:tcPr>
            <w:tcW w:w="1085" w:type="dxa"/>
            <w:vAlign w:val="center"/>
          </w:tcPr>
          <w:p w:rsidR="00A868B1" w:rsidRPr="00B138F3" w:rsidRDefault="00A868B1" w:rsidP="00A868B1">
            <w:pPr>
              <w:widowControl w:val="0"/>
              <w:jc w:val="center"/>
              <w:rPr>
                <w:rFonts w:ascii="GHEA Grapalat" w:hAnsi="GHEA Grapalat"/>
                <w:sz w:val="16"/>
                <w:szCs w:val="16"/>
              </w:rPr>
            </w:pPr>
            <w:r>
              <w:rPr>
                <w:rFonts w:ascii="GHEA Grapalat" w:hAnsi="GHEA Grapalat"/>
                <w:sz w:val="16"/>
                <w:szCs w:val="16"/>
              </w:rPr>
              <w:t>Кг</w:t>
            </w:r>
          </w:p>
        </w:tc>
        <w:tc>
          <w:tcPr>
            <w:tcW w:w="1559" w:type="dxa"/>
          </w:tcPr>
          <w:p w:rsidR="00A868B1" w:rsidRPr="00B138F3" w:rsidRDefault="00A868B1" w:rsidP="00A868B1">
            <w:pPr>
              <w:widowControl w:val="0"/>
              <w:jc w:val="center"/>
              <w:rPr>
                <w:rFonts w:ascii="GHEA Grapalat" w:hAnsi="GHEA Grapalat"/>
                <w:sz w:val="16"/>
                <w:szCs w:val="16"/>
              </w:rPr>
            </w:pPr>
          </w:p>
        </w:tc>
        <w:tc>
          <w:tcPr>
            <w:tcW w:w="1134" w:type="dxa"/>
          </w:tcPr>
          <w:p w:rsidR="00A868B1" w:rsidRPr="00B138F3" w:rsidRDefault="00A868B1" w:rsidP="00A868B1">
            <w:pPr>
              <w:widowControl w:val="0"/>
              <w:jc w:val="center"/>
              <w:rPr>
                <w:rFonts w:ascii="GHEA Grapalat" w:hAnsi="GHEA Grapalat"/>
                <w:sz w:val="16"/>
                <w:szCs w:val="16"/>
              </w:rPr>
            </w:pPr>
          </w:p>
        </w:tc>
        <w:tc>
          <w:tcPr>
            <w:tcW w:w="850" w:type="dxa"/>
            <w:vAlign w:val="center"/>
          </w:tcPr>
          <w:p w:rsidR="00A868B1" w:rsidRPr="00A71D81" w:rsidRDefault="00A868B1" w:rsidP="00A868B1">
            <w:pPr>
              <w:jc w:val="center"/>
              <w:rPr>
                <w:rFonts w:ascii="GHEA Grapalat" w:hAnsi="GHEA Grapalat"/>
                <w:sz w:val="20"/>
              </w:rPr>
            </w:pPr>
            <w:r>
              <w:rPr>
                <w:rFonts w:ascii="Arial" w:hAnsi="Arial" w:cs="Arial"/>
                <w:sz w:val="20"/>
                <w:szCs w:val="20"/>
              </w:rPr>
              <w:t>62</w:t>
            </w:r>
          </w:p>
        </w:tc>
        <w:tc>
          <w:tcPr>
            <w:tcW w:w="709" w:type="dxa"/>
            <w:vAlign w:val="center"/>
          </w:tcPr>
          <w:p w:rsidR="00A868B1" w:rsidRPr="00A71D81" w:rsidRDefault="00A868B1" w:rsidP="00A868B1">
            <w:pPr>
              <w:jc w:val="center"/>
              <w:rPr>
                <w:rFonts w:ascii="GHEA Grapalat" w:hAnsi="GHEA Grapalat"/>
                <w:sz w:val="20"/>
              </w:rPr>
            </w:pPr>
            <w:r>
              <w:rPr>
                <w:rFonts w:ascii="GHEA Grapalat" w:hAnsi="GHEA Grapalat"/>
                <w:sz w:val="20"/>
                <w:szCs w:val="20"/>
                <w:lang w:val="af-ZA"/>
              </w:rPr>
              <w:t>Араратский марз с. Норамарг 17-я улица, дом 39</w:t>
            </w:r>
          </w:p>
        </w:tc>
        <w:tc>
          <w:tcPr>
            <w:tcW w:w="1158" w:type="dxa"/>
            <w:textDirection w:val="btLr"/>
            <w:vAlign w:val="center"/>
          </w:tcPr>
          <w:p w:rsidR="00A868B1" w:rsidRPr="00A71D81" w:rsidRDefault="00A868B1" w:rsidP="00A868B1">
            <w:pPr>
              <w:jc w:val="center"/>
              <w:rPr>
                <w:rFonts w:ascii="GHEA Grapalat" w:hAnsi="GHEA Grapalat"/>
                <w:sz w:val="20"/>
              </w:rPr>
            </w:pPr>
            <w:r>
              <w:rPr>
                <w:rFonts w:ascii="GHEA Grapalat" w:hAnsi="GHEA Grapalat" w:cs="Calibri"/>
                <w:color w:val="000000"/>
                <w:sz w:val="16"/>
                <w:szCs w:val="16"/>
              </w:rPr>
              <w:t>По требованию заказчика</w:t>
            </w:r>
          </w:p>
        </w:tc>
        <w:tc>
          <w:tcPr>
            <w:tcW w:w="947" w:type="dxa"/>
            <w:vAlign w:val="center"/>
          </w:tcPr>
          <w:p w:rsidR="00A868B1" w:rsidRPr="00A71D81" w:rsidRDefault="00A868B1" w:rsidP="00A868B1">
            <w:pPr>
              <w:jc w:val="center"/>
              <w:rPr>
                <w:rFonts w:ascii="GHEA Grapalat" w:hAnsi="GHEA Grapalat"/>
                <w:sz w:val="20"/>
              </w:rPr>
            </w:pPr>
            <w:r>
              <w:rPr>
                <w:rFonts w:ascii="GHEA Grapalat" w:hAnsi="GHEA Grapalat"/>
                <w:sz w:val="20"/>
                <w:lang w:val="hy-AM"/>
              </w:rPr>
              <w:t>с января по май 2026 г</w:t>
            </w:r>
          </w:p>
        </w:tc>
      </w:tr>
      <w:tr w:rsidR="00A868B1" w:rsidRPr="00B138F3" w:rsidTr="00A868B1">
        <w:trPr>
          <w:trHeight w:val="246"/>
          <w:jc w:val="center"/>
        </w:trPr>
        <w:tc>
          <w:tcPr>
            <w:tcW w:w="1242" w:type="dxa"/>
            <w:vAlign w:val="center"/>
          </w:tcPr>
          <w:p w:rsidR="00A868B1" w:rsidRPr="00730A03" w:rsidRDefault="00A868B1" w:rsidP="00A868B1">
            <w:pPr>
              <w:widowControl w:val="0"/>
              <w:jc w:val="center"/>
              <w:rPr>
                <w:rFonts w:ascii="GHEA Grapalat" w:hAnsi="GHEA Grapalat"/>
                <w:sz w:val="16"/>
                <w:szCs w:val="16"/>
                <w:lang w:val="en-US"/>
              </w:rPr>
            </w:pPr>
            <w:r>
              <w:rPr>
                <w:rFonts w:ascii="GHEA Grapalat" w:hAnsi="GHEA Grapalat"/>
                <w:sz w:val="16"/>
                <w:szCs w:val="16"/>
                <w:lang w:val="en-US"/>
              </w:rPr>
              <w:lastRenderedPageBreak/>
              <w:t>15</w:t>
            </w:r>
          </w:p>
        </w:tc>
        <w:tc>
          <w:tcPr>
            <w:tcW w:w="1775" w:type="dxa"/>
            <w:vAlign w:val="center"/>
          </w:tcPr>
          <w:p w:rsidR="00A868B1" w:rsidRPr="00F97D1C" w:rsidRDefault="00A868B1" w:rsidP="00A868B1">
            <w:pPr>
              <w:jc w:val="center"/>
              <w:rPr>
                <w:rFonts w:ascii="Arial LatArm" w:hAnsi="Arial LatArm" w:cs="Arial"/>
                <w:sz w:val="20"/>
                <w:szCs w:val="20"/>
              </w:rPr>
            </w:pPr>
            <w:r w:rsidRPr="00F97D1C">
              <w:rPr>
                <w:rFonts w:ascii="Arial LatArm" w:hAnsi="Arial LatArm" w:cs="Arial"/>
                <w:sz w:val="20"/>
                <w:szCs w:val="20"/>
              </w:rPr>
              <w:t>15331153</w:t>
            </w:r>
          </w:p>
        </w:tc>
        <w:tc>
          <w:tcPr>
            <w:tcW w:w="1701" w:type="dxa"/>
            <w:vAlign w:val="center"/>
          </w:tcPr>
          <w:p w:rsidR="00A868B1" w:rsidRPr="00905F40" w:rsidDel="007F20A9" w:rsidRDefault="00A868B1" w:rsidP="00A868B1">
            <w:pPr>
              <w:pStyle w:val="BodyTextIndent2"/>
              <w:widowControl w:val="0"/>
              <w:spacing w:after="120" w:line="240" w:lineRule="auto"/>
              <w:ind w:firstLine="0"/>
              <w:jc w:val="center"/>
              <w:rPr>
                <w:rFonts w:ascii="GHEA Grapalat" w:hAnsi="GHEA Grapalat" w:cs="Calibri"/>
                <w:color w:val="000000"/>
                <w:sz w:val="16"/>
                <w:szCs w:val="16"/>
              </w:rPr>
            </w:pPr>
            <w:r>
              <w:rPr>
                <w:rFonts w:ascii="GHEA Grapalat" w:hAnsi="GHEA Grapalat" w:cs="Calibri"/>
                <w:color w:val="000000"/>
                <w:sz w:val="16"/>
                <w:szCs w:val="16"/>
              </w:rPr>
              <w:t>Чечевица</w:t>
            </w:r>
          </w:p>
        </w:tc>
        <w:tc>
          <w:tcPr>
            <w:tcW w:w="4190" w:type="dxa"/>
          </w:tcPr>
          <w:p w:rsidR="00A868B1" w:rsidRPr="00B138F3" w:rsidRDefault="00A868B1" w:rsidP="00A868B1">
            <w:pPr>
              <w:widowControl w:val="0"/>
              <w:jc w:val="center"/>
              <w:rPr>
                <w:rFonts w:ascii="GHEA Grapalat" w:hAnsi="GHEA Grapalat"/>
                <w:sz w:val="16"/>
                <w:szCs w:val="16"/>
              </w:rPr>
            </w:pPr>
            <w:r w:rsidRPr="00AB3D27">
              <w:rPr>
                <w:rFonts w:ascii="Cambria Math" w:hAnsi="Cambria Math"/>
                <w:sz w:val="16"/>
                <w:szCs w:val="16"/>
              </w:rPr>
              <w:t>Три вида: однородный, чистый, сухой-влажность не более 14,0%. безопасность согласно № 2-III-4.9-01-2010 гигиенические нормативы, статья 9 Закона РА "О безопасности пищевых продуктов":</w:t>
            </w:r>
          </w:p>
        </w:tc>
        <w:tc>
          <w:tcPr>
            <w:tcW w:w="1085" w:type="dxa"/>
            <w:vAlign w:val="center"/>
          </w:tcPr>
          <w:p w:rsidR="00A868B1" w:rsidRPr="00B138F3" w:rsidRDefault="00A868B1" w:rsidP="00A868B1">
            <w:pPr>
              <w:widowControl w:val="0"/>
              <w:jc w:val="center"/>
              <w:rPr>
                <w:rFonts w:ascii="GHEA Grapalat" w:hAnsi="GHEA Grapalat"/>
                <w:sz w:val="16"/>
                <w:szCs w:val="16"/>
              </w:rPr>
            </w:pPr>
            <w:r>
              <w:rPr>
                <w:rFonts w:ascii="GHEA Grapalat" w:hAnsi="GHEA Grapalat"/>
                <w:sz w:val="16"/>
                <w:szCs w:val="16"/>
              </w:rPr>
              <w:t>Кг</w:t>
            </w:r>
          </w:p>
        </w:tc>
        <w:tc>
          <w:tcPr>
            <w:tcW w:w="1559" w:type="dxa"/>
          </w:tcPr>
          <w:p w:rsidR="00A868B1" w:rsidRPr="00B138F3" w:rsidRDefault="00A868B1" w:rsidP="00A868B1">
            <w:pPr>
              <w:widowControl w:val="0"/>
              <w:jc w:val="center"/>
              <w:rPr>
                <w:rFonts w:ascii="GHEA Grapalat" w:hAnsi="GHEA Grapalat"/>
                <w:sz w:val="16"/>
                <w:szCs w:val="16"/>
              </w:rPr>
            </w:pPr>
          </w:p>
        </w:tc>
        <w:tc>
          <w:tcPr>
            <w:tcW w:w="1134" w:type="dxa"/>
          </w:tcPr>
          <w:p w:rsidR="00A868B1" w:rsidRPr="00B138F3" w:rsidRDefault="00A868B1" w:rsidP="00A868B1">
            <w:pPr>
              <w:widowControl w:val="0"/>
              <w:jc w:val="center"/>
              <w:rPr>
                <w:rFonts w:ascii="GHEA Grapalat" w:hAnsi="GHEA Grapalat"/>
                <w:sz w:val="16"/>
                <w:szCs w:val="16"/>
              </w:rPr>
            </w:pPr>
          </w:p>
        </w:tc>
        <w:tc>
          <w:tcPr>
            <w:tcW w:w="850" w:type="dxa"/>
            <w:vAlign w:val="center"/>
          </w:tcPr>
          <w:p w:rsidR="00A868B1" w:rsidRPr="00A71D81" w:rsidRDefault="00A868B1" w:rsidP="00A868B1">
            <w:pPr>
              <w:jc w:val="center"/>
              <w:rPr>
                <w:rFonts w:ascii="GHEA Grapalat" w:hAnsi="GHEA Grapalat"/>
                <w:sz w:val="20"/>
              </w:rPr>
            </w:pPr>
            <w:r>
              <w:rPr>
                <w:rFonts w:ascii="Arial" w:hAnsi="Arial" w:cs="Arial"/>
                <w:sz w:val="20"/>
                <w:szCs w:val="20"/>
              </w:rPr>
              <w:t>99</w:t>
            </w:r>
          </w:p>
        </w:tc>
        <w:tc>
          <w:tcPr>
            <w:tcW w:w="709" w:type="dxa"/>
            <w:vAlign w:val="center"/>
          </w:tcPr>
          <w:p w:rsidR="00A868B1" w:rsidRPr="00A71D81" w:rsidRDefault="00A868B1" w:rsidP="00A868B1">
            <w:pPr>
              <w:jc w:val="center"/>
              <w:rPr>
                <w:rFonts w:ascii="GHEA Grapalat" w:hAnsi="GHEA Grapalat"/>
                <w:sz w:val="20"/>
              </w:rPr>
            </w:pPr>
            <w:r>
              <w:rPr>
                <w:rFonts w:ascii="GHEA Grapalat" w:hAnsi="GHEA Grapalat"/>
                <w:sz w:val="20"/>
                <w:szCs w:val="20"/>
                <w:lang w:val="af-ZA"/>
              </w:rPr>
              <w:t>Араратский марз с. Норамарг 17-я улица, дом 39</w:t>
            </w:r>
          </w:p>
        </w:tc>
        <w:tc>
          <w:tcPr>
            <w:tcW w:w="1158" w:type="dxa"/>
            <w:textDirection w:val="btLr"/>
            <w:vAlign w:val="center"/>
          </w:tcPr>
          <w:p w:rsidR="00A868B1" w:rsidRPr="00A71D81" w:rsidRDefault="00A868B1" w:rsidP="00A868B1">
            <w:pPr>
              <w:jc w:val="center"/>
              <w:rPr>
                <w:rFonts w:ascii="GHEA Grapalat" w:hAnsi="GHEA Grapalat"/>
                <w:sz w:val="20"/>
              </w:rPr>
            </w:pPr>
            <w:r>
              <w:rPr>
                <w:rFonts w:ascii="GHEA Grapalat" w:hAnsi="GHEA Grapalat" w:cs="Calibri"/>
                <w:color w:val="000000"/>
                <w:sz w:val="16"/>
                <w:szCs w:val="16"/>
              </w:rPr>
              <w:t>По требованию заказчика</w:t>
            </w:r>
          </w:p>
        </w:tc>
        <w:tc>
          <w:tcPr>
            <w:tcW w:w="947" w:type="dxa"/>
            <w:vAlign w:val="center"/>
          </w:tcPr>
          <w:p w:rsidR="00A868B1" w:rsidRPr="00A71D81" w:rsidRDefault="00A868B1" w:rsidP="00A868B1">
            <w:pPr>
              <w:jc w:val="center"/>
              <w:rPr>
                <w:rFonts w:ascii="GHEA Grapalat" w:hAnsi="GHEA Grapalat"/>
                <w:sz w:val="20"/>
              </w:rPr>
            </w:pPr>
            <w:r>
              <w:rPr>
                <w:rFonts w:ascii="GHEA Grapalat" w:hAnsi="GHEA Grapalat"/>
                <w:sz w:val="20"/>
                <w:lang w:val="hy-AM"/>
              </w:rPr>
              <w:t>с января по май 2026 г</w:t>
            </w:r>
          </w:p>
        </w:tc>
      </w:tr>
      <w:tr w:rsidR="00A868B1" w:rsidRPr="00B138F3" w:rsidTr="00A868B1">
        <w:trPr>
          <w:trHeight w:val="246"/>
          <w:jc w:val="center"/>
        </w:trPr>
        <w:tc>
          <w:tcPr>
            <w:tcW w:w="1242" w:type="dxa"/>
            <w:vAlign w:val="center"/>
          </w:tcPr>
          <w:p w:rsidR="00A868B1" w:rsidRPr="00730A03" w:rsidRDefault="00A868B1" w:rsidP="00A868B1">
            <w:pPr>
              <w:widowControl w:val="0"/>
              <w:jc w:val="center"/>
              <w:rPr>
                <w:rFonts w:ascii="GHEA Grapalat" w:hAnsi="GHEA Grapalat"/>
                <w:sz w:val="16"/>
                <w:szCs w:val="16"/>
                <w:lang w:val="en-US"/>
              </w:rPr>
            </w:pPr>
            <w:r>
              <w:rPr>
                <w:rFonts w:ascii="GHEA Grapalat" w:hAnsi="GHEA Grapalat"/>
                <w:sz w:val="16"/>
                <w:szCs w:val="16"/>
                <w:lang w:val="en-US"/>
              </w:rPr>
              <w:t>16</w:t>
            </w:r>
          </w:p>
        </w:tc>
        <w:tc>
          <w:tcPr>
            <w:tcW w:w="1775" w:type="dxa"/>
            <w:vAlign w:val="center"/>
          </w:tcPr>
          <w:p w:rsidR="00A868B1" w:rsidRPr="00F97D1C" w:rsidRDefault="00A868B1" w:rsidP="00A868B1">
            <w:pPr>
              <w:jc w:val="center"/>
              <w:rPr>
                <w:rFonts w:ascii="Arial LatArm" w:hAnsi="Arial LatArm" w:cs="Arial"/>
                <w:sz w:val="20"/>
                <w:szCs w:val="20"/>
              </w:rPr>
            </w:pPr>
            <w:r w:rsidRPr="00F97D1C">
              <w:rPr>
                <w:rFonts w:ascii="Arial LatArm" w:hAnsi="Arial LatArm" w:cs="Arial"/>
                <w:sz w:val="20"/>
                <w:szCs w:val="20"/>
              </w:rPr>
              <w:t>15541200</w:t>
            </w:r>
          </w:p>
        </w:tc>
        <w:tc>
          <w:tcPr>
            <w:tcW w:w="1701" w:type="dxa"/>
            <w:vAlign w:val="center"/>
          </w:tcPr>
          <w:p w:rsidR="00A868B1" w:rsidRPr="00905F40" w:rsidDel="007F20A9" w:rsidRDefault="00A868B1" w:rsidP="00A868B1">
            <w:pPr>
              <w:pStyle w:val="BodyTextIndent2"/>
              <w:widowControl w:val="0"/>
              <w:spacing w:after="120" w:line="240" w:lineRule="auto"/>
              <w:ind w:firstLine="0"/>
              <w:jc w:val="center"/>
              <w:rPr>
                <w:rFonts w:ascii="GHEA Grapalat" w:hAnsi="GHEA Grapalat" w:cs="Calibri"/>
                <w:color w:val="000000"/>
                <w:sz w:val="16"/>
                <w:szCs w:val="16"/>
              </w:rPr>
            </w:pPr>
            <w:r>
              <w:rPr>
                <w:rFonts w:ascii="GHEA Grapalat" w:hAnsi="GHEA Grapalat" w:cs="Calibri"/>
                <w:color w:val="000000"/>
                <w:sz w:val="16"/>
                <w:szCs w:val="16"/>
              </w:rPr>
              <w:t>Сыр Чанах</w:t>
            </w:r>
          </w:p>
        </w:tc>
        <w:tc>
          <w:tcPr>
            <w:tcW w:w="4190" w:type="dxa"/>
          </w:tcPr>
          <w:p w:rsidR="00A868B1" w:rsidRPr="00B138F3" w:rsidRDefault="00A868B1" w:rsidP="00A868B1">
            <w:pPr>
              <w:widowControl w:val="0"/>
              <w:jc w:val="center"/>
              <w:rPr>
                <w:rFonts w:ascii="GHEA Grapalat" w:hAnsi="GHEA Grapalat"/>
                <w:sz w:val="16"/>
                <w:szCs w:val="16"/>
              </w:rPr>
            </w:pPr>
            <w:r w:rsidRPr="00AB3D27">
              <w:rPr>
                <w:rFonts w:ascii="Cambria Math" w:hAnsi="Cambria Math"/>
                <w:sz w:val="16"/>
                <w:szCs w:val="16"/>
              </w:rPr>
              <w:t xml:space="preserve">Белый соленый сыр из коровьего молока жирностью 36-40%. Безопасность и маркировка в соответствии с указом правительства РА от 2006 года. </w:t>
            </w:r>
          </w:p>
        </w:tc>
        <w:tc>
          <w:tcPr>
            <w:tcW w:w="1085" w:type="dxa"/>
            <w:vAlign w:val="center"/>
          </w:tcPr>
          <w:p w:rsidR="00A868B1" w:rsidRPr="00B138F3" w:rsidRDefault="00A868B1" w:rsidP="00A868B1">
            <w:pPr>
              <w:widowControl w:val="0"/>
              <w:jc w:val="center"/>
              <w:rPr>
                <w:rFonts w:ascii="GHEA Grapalat" w:hAnsi="GHEA Grapalat"/>
                <w:sz w:val="16"/>
                <w:szCs w:val="16"/>
              </w:rPr>
            </w:pPr>
            <w:r>
              <w:rPr>
                <w:rFonts w:ascii="GHEA Grapalat" w:hAnsi="GHEA Grapalat"/>
                <w:sz w:val="16"/>
                <w:szCs w:val="16"/>
              </w:rPr>
              <w:t>Кг</w:t>
            </w:r>
          </w:p>
        </w:tc>
        <w:tc>
          <w:tcPr>
            <w:tcW w:w="1559" w:type="dxa"/>
          </w:tcPr>
          <w:p w:rsidR="00A868B1" w:rsidRPr="00B138F3" w:rsidRDefault="00A868B1" w:rsidP="00A868B1">
            <w:pPr>
              <w:widowControl w:val="0"/>
              <w:jc w:val="center"/>
              <w:rPr>
                <w:rFonts w:ascii="GHEA Grapalat" w:hAnsi="GHEA Grapalat"/>
                <w:sz w:val="16"/>
                <w:szCs w:val="16"/>
              </w:rPr>
            </w:pPr>
          </w:p>
        </w:tc>
        <w:tc>
          <w:tcPr>
            <w:tcW w:w="1134" w:type="dxa"/>
          </w:tcPr>
          <w:p w:rsidR="00A868B1" w:rsidRPr="00B138F3" w:rsidRDefault="00A868B1" w:rsidP="00A868B1">
            <w:pPr>
              <w:widowControl w:val="0"/>
              <w:jc w:val="center"/>
              <w:rPr>
                <w:rFonts w:ascii="GHEA Grapalat" w:hAnsi="GHEA Grapalat"/>
                <w:sz w:val="16"/>
                <w:szCs w:val="16"/>
              </w:rPr>
            </w:pPr>
          </w:p>
        </w:tc>
        <w:tc>
          <w:tcPr>
            <w:tcW w:w="850" w:type="dxa"/>
            <w:vAlign w:val="center"/>
          </w:tcPr>
          <w:p w:rsidR="00A868B1" w:rsidRPr="00785C48" w:rsidRDefault="00A868B1" w:rsidP="00A868B1">
            <w:pPr>
              <w:jc w:val="center"/>
              <w:rPr>
                <w:rFonts w:ascii="GHEA Grapalat" w:hAnsi="GHEA Grapalat"/>
                <w:sz w:val="20"/>
                <w:lang w:val="hy-AM"/>
              </w:rPr>
            </w:pPr>
            <w:r>
              <w:rPr>
                <w:rFonts w:ascii="Arial" w:hAnsi="Arial" w:cs="Arial"/>
                <w:sz w:val="20"/>
                <w:szCs w:val="20"/>
              </w:rPr>
              <w:t>111</w:t>
            </w:r>
          </w:p>
        </w:tc>
        <w:tc>
          <w:tcPr>
            <w:tcW w:w="709" w:type="dxa"/>
            <w:vAlign w:val="center"/>
          </w:tcPr>
          <w:p w:rsidR="00A868B1" w:rsidRPr="00785C48" w:rsidRDefault="00A868B1" w:rsidP="00A868B1">
            <w:pPr>
              <w:jc w:val="center"/>
              <w:rPr>
                <w:rFonts w:ascii="GHEA Grapalat" w:hAnsi="GHEA Grapalat"/>
                <w:sz w:val="20"/>
                <w:lang w:val="hy-AM"/>
              </w:rPr>
            </w:pPr>
            <w:r>
              <w:rPr>
                <w:rFonts w:ascii="GHEA Grapalat" w:hAnsi="GHEA Grapalat"/>
                <w:sz w:val="20"/>
                <w:szCs w:val="20"/>
                <w:lang w:val="af-ZA"/>
              </w:rPr>
              <w:t>Араратский марз с. Норамарг 17-я улица, дом 39</w:t>
            </w:r>
          </w:p>
        </w:tc>
        <w:tc>
          <w:tcPr>
            <w:tcW w:w="1158" w:type="dxa"/>
            <w:textDirection w:val="btLr"/>
            <w:vAlign w:val="center"/>
          </w:tcPr>
          <w:p w:rsidR="00A868B1" w:rsidRPr="00785C48" w:rsidRDefault="00A868B1" w:rsidP="00A868B1">
            <w:pPr>
              <w:jc w:val="center"/>
              <w:rPr>
                <w:rFonts w:ascii="GHEA Grapalat" w:hAnsi="GHEA Grapalat"/>
                <w:sz w:val="20"/>
                <w:lang w:val="hy-AM"/>
              </w:rPr>
            </w:pPr>
            <w:r>
              <w:rPr>
                <w:rFonts w:ascii="GHEA Grapalat" w:hAnsi="GHEA Grapalat" w:cs="Calibri"/>
                <w:color w:val="000000"/>
                <w:sz w:val="16"/>
                <w:szCs w:val="16"/>
              </w:rPr>
              <w:t>По требованию заказчика</w:t>
            </w:r>
          </w:p>
        </w:tc>
        <w:tc>
          <w:tcPr>
            <w:tcW w:w="947" w:type="dxa"/>
            <w:vAlign w:val="center"/>
          </w:tcPr>
          <w:p w:rsidR="00A868B1" w:rsidRPr="00785C48" w:rsidRDefault="00A868B1" w:rsidP="00A868B1">
            <w:pPr>
              <w:jc w:val="center"/>
              <w:rPr>
                <w:rFonts w:ascii="GHEA Grapalat" w:hAnsi="GHEA Grapalat"/>
                <w:sz w:val="20"/>
                <w:lang w:val="hy-AM"/>
              </w:rPr>
            </w:pPr>
            <w:r>
              <w:rPr>
                <w:rFonts w:ascii="GHEA Grapalat" w:hAnsi="GHEA Grapalat"/>
                <w:sz w:val="20"/>
                <w:lang w:val="hy-AM"/>
              </w:rPr>
              <w:t>с января по май 2026 г</w:t>
            </w:r>
          </w:p>
        </w:tc>
      </w:tr>
      <w:tr w:rsidR="00A868B1" w:rsidRPr="00B138F3" w:rsidTr="00A868B1">
        <w:trPr>
          <w:trHeight w:val="246"/>
          <w:jc w:val="center"/>
        </w:trPr>
        <w:tc>
          <w:tcPr>
            <w:tcW w:w="1242" w:type="dxa"/>
            <w:vAlign w:val="center"/>
          </w:tcPr>
          <w:p w:rsidR="00A868B1" w:rsidRPr="00730A03" w:rsidRDefault="00A868B1" w:rsidP="00A868B1">
            <w:pPr>
              <w:widowControl w:val="0"/>
              <w:jc w:val="center"/>
              <w:rPr>
                <w:rFonts w:ascii="GHEA Grapalat" w:hAnsi="GHEA Grapalat"/>
                <w:sz w:val="16"/>
                <w:szCs w:val="16"/>
                <w:lang w:val="en-US"/>
              </w:rPr>
            </w:pPr>
            <w:r>
              <w:rPr>
                <w:rFonts w:ascii="GHEA Grapalat" w:hAnsi="GHEA Grapalat"/>
                <w:sz w:val="16"/>
                <w:szCs w:val="16"/>
                <w:lang w:val="en-US"/>
              </w:rPr>
              <w:t>17</w:t>
            </w:r>
          </w:p>
        </w:tc>
        <w:tc>
          <w:tcPr>
            <w:tcW w:w="1775" w:type="dxa"/>
            <w:vAlign w:val="center"/>
          </w:tcPr>
          <w:p w:rsidR="00A868B1" w:rsidRPr="00F97D1C" w:rsidRDefault="00A868B1" w:rsidP="00A868B1">
            <w:pPr>
              <w:jc w:val="center"/>
              <w:rPr>
                <w:rFonts w:ascii="Arial LatArm" w:hAnsi="Arial LatArm" w:cs="Arial"/>
                <w:sz w:val="20"/>
                <w:szCs w:val="20"/>
              </w:rPr>
            </w:pPr>
            <w:r w:rsidRPr="00F97D1C">
              <w:rPr>
                <w:rFonts w:ascii="Arial LatArm" w:hAnsi="Arial LatArm" w:cs="Arial"/>
                <w:sz w:val="20"/>
                <w:szCs w:val="20"/>
              </w:rPr>
              <w:t>15551600</w:t>
            </w:r>
          </w:p>
        </w:tc>
        <w:tc>
          <w:tcPr>
            <w:tcW w:w="1701" w:type="dxa"/>
            <w:vAlign w:val="center"/>
          </w:tcPr>
          <w:p w:rsidR="00A868B1" w:rsidRPr="00905F40" w:rsidDel="007F20A9" w:rsidRDefault="00A868B1" w:rsidP="00A868B1">
            <w:pPr>
              <w:pStyle w:val="BodyTextIndent2"/>
              <w:widowControl w:val="0"/>
              <w:spacing w:after="120" w:line="240" w:lineRule="auto"/>
              <w:ind w:firstLine="0"/>
              <w:jc w:val="center"/>
              <w:rPr>
                <w:rFonts w:ascii="GHEA Grapalat" w:hAnsi="GHEA Grapalat" w:cs="Calibri"/>
                <w:color w:val="000000"/>
                <w:sz w:val="16"/>
                <w:szCs w:val="16"/>
              </w:rPr>
            </w:pPr>
            <w:r>
              <w:rPr>
                <w:rFonts w:ascii="GHEA Grapalat" w:hAnsi="GHEA Grapalat" w:cs="Calibri"/>
                <w:color w:val="000000"/>
                <w:sz w:val="16"/>
                <w:szCs w:val="16"/>
              </w:rPr>
              <w:t>Мацун</w:t>
            </w:r>
          </w:p>
        </w:tc>
        <w:tc>
          <w:tcPr>
            <w:tcW w:w="4190" w:type="dxa"/>
          </w:tcPr>
          <w:p w:rsidR="00A868B1" w:rsidRPr="00B138F3" w:rsidRDefault="00A868B1" w:rsidP="00A868B1">
            <w:pPr>
              <w:widowControl w:val="0"/>
              <w:jc w:val="center"/>
              <w:rPr>
                <w:rFonts w:ascii="GHEA Grapalat" w:hAnsi="GHEA Grapalat"/>
                <w:sz w:val="16"/>
                <w:szCs w:val="16"/>
              </w:rPr>
            </w:pPr>
            <w:r w:rsidRPr="00AB3D27">
              <w:rPr>
                <w:rFonts w:ascii="Cambria Math" w:hAnsi="Cambria Math"/>
                <w:sz w:val="16"/>
                <w:szCs w:val="16"/>
              </w:rPr>
              <w:t xml:space="preserve">Из свежего коровьего молока, жирность не менее 3%, кислотность 65-1000 т, безопасность и маркировка в соответствии с законом правительства РА от 2006 года. статья 9 «технического регламента требований, предъявляемых к молоку, молочным продуктам и их производству» и Закона РА «О безопасности пищевых продуктов», утвержденного решением от 21 декабря </w:t>
            </w:r>
            <w:r>
              <w:rPr>
                <w:rFonts w:ascii="Cambria Math" w:hAnsi="Cambria Math"/>
                <w:sz w:val="16"/>
                <w:szCs w:val="16"/>
                <w:lang w:val="hy-AM"/>
              </w:rPr>
              <w:t>2006</w:t>
            </w:r>
            <w:r w:rsidRPr="00AB3D27">
              <w:rPr>
                <w:rFonts w:ascii="Cambria Math" w:hAnsi="Cambria Math"/>
                <w:sz w:val="16"/>
                <w:szCs w:val="16"/>
              </w:rPr>
              <w:t xml:space="preserve"> года N 1925-N.</w:t>
            </w:r>
          </w:p>
        </w:tc>
        <w:tc>
          <w:tcPr>
            <w:tcW w:w="1085" w:type="dxa"/>
            <w:vAlign w:val="center"/>
          </w:tcPr>
          <w:p w:rsidR="00A868B1" w:rsidRPr="00B138F3" w:rsidRDefault="00A868B1" w:rsidP="00A868B1">
            <w:pPr>
              <w:widowControl w:val="0"/>
              <w:jc w:val="center"/>
              <w:rPr>
                <w:rFonts w:ascii="GHEA Grapalat" w:hAnsi="GHEA Grapalat"/>
                <w:sz w:val="16"/>
                <w:szCs w:val="16"/>
              </w:rPr>
            </w:pPr>
            <w:r>
              <w:rPr>
                <w:rFonts w:ascii="GHEA Grapalat" w:hAnsi="GHEA Grapalat"/>
                <w:sz w:val="16"/>
                <w:szCs w:val="16"/>
              </w:rPr>
              <w:t>Кг</w:t>
            </w:r>
          </w:p>
        </w:tc>
        <w:tc>
          <w:tcPr>
            <w:tcW w:w="1559" w:type="dxa"/>
          </w:tcPr>
          <w:p w:rsidR="00A868B1" w:rsidRPr="00B138F3" w:rsidRDefault="00A868B1" w:rsidP="00A868B1">
            <w:pPr>
              <w:widowControl w:val="0"/>
              <w:jc w:val="center"/>
              <w:rPr>
                <w:rFonts w:ascii="GHEA Grapalat" w:hAnsi="GHEA Grapalat"/>
                <w:sz w:val="16"/>
                <w:szCs w:val="16"/>
              </w:rPr>
            </w:pPr>
          </w:p>
        </w:tc>
        <w:tc>
          <w:tcPr>
            <w:tcW w:w="1134" w:type="dxa"/>
          </w:tcPr>
          <w:p w:rsidR="00A868B1" w:rsidRPr="00B138F3" w:rsidRDefault="00A868B1" w:rsidP="00A868B1">
            <w:pPr>
              <w:widowControl w:val="0"/>
              <w:jc w:val="center"/>
              <w:rPr>
                <w:rFonts w:ascii="GHEA Grapalat" w:hAnsi="GHEA Grapalat"/>
                <w:sz w:val="16"/>
                <w:szCs w:val="16"/>
              </w:rPr>
            </w:pPr>
          </w:p>
        </w:tc>
        <w:tc>
          <w:tcPr>
            <w:tcW w:w="850" w:type="dxa"/>
            <w:vAlign w:val="center"/>
          </w:tcPr>
          <w:p w:rsidR="00A868B1" w:rsidRPr="00A71D81" w:rsidRDefault="00A868B1" w:rsidP="00A868B1">
            <w:pPr>
              <w:jc w:val="center"/>
              <w:rPr>
                <w:rFonts w:ascii="GHEA Grapalat" w:hAnsi="GHEA Grapalat"/>
                <w:sz w:val="20"/>
              </w:rPr>
            </w:pPr>
            <w:r>
              <w:rPr>
                <w:rFonts w:ascii="Arial" w:hAnsi="Arial" w:cs="Arial"/>
                <w:sz w:val="20"/>
                <w:szCs w:val="20"/>
              </w:rPr>
              <w:t>74</w:t>
            </w:r>
          </w:p>
        </w:tc>
        <w:tc>
          <w:tcPr>
            <w:tcW w:w="709" w:type="dxa"/>
            <w:vAlign w:val="center"/>
          </w:tcPr>
          <w:p w:rsidR="00A868B1" w:rsidRPr="00A71D81" w:rsidRDefault="00A868B1" w:rsidP="00A868B1">
            <w:pPr>
              <w:jc w:val="center"/>
              <w:rPr>
                <w:rFonts w:ascii="GHEA Grapalat" w:hAnsi="GHEA Grapalat"/>
                <w:sz w:val="20"/>
              </w:rPr>
            </w:pPr>
            <w:r>
              <w:rPr>
                <w:rFonts w:ascii="GHEA Grapalat" w:hAnsi="GHEA Grapalat"/>
                <w:sz w:val="20"/>
                <w:szCs w:val="20"/>
                <w:lang w:val="af-ZA"/>
              </w:rPr>
              <w:t xml:space="preserve">Араратский марз с. Норамарг 17-я </w:t>
            </w:r>
            <w:r>
              <w:rPr>
                <w:rFonts w:ascii="GHEA Grapalat" w:hAnsi="GHEA Grapalat"/>
                <w:sz w:val="20"/>
                <w:szCs w:val="20"/>
                <w:lang w:val="af-ZA"/>
              </w:rPr>
              <w:lastRenderedPageBreak/>
              <w:t>улица, дом 39</w:t>
            </w:r>
          </w:p>
        </w:tc>
        <w:tc>
          <w:tcPr>
            <w:tcW w:w="1158" w:type="dxa"/>
            <w:textDirection w:val="btLr"/>
            <w:vAlign w:val="center"/>
          </w:tcPr>
          <w:p w:rsidR="00A868B1" w:rsidRPr="00A71D81" w:rsidRDefault="00A868B1" w:rsidP="00A868B1">
            <w:pPr>
              <w:jc w:val="center"/>
              <w:rPr>
                <w:rFonts w:ascii="GHEA Grapalat" w:hAnsi="GHEA Grapalat"/>
                <w:sz w:val="20"/>
              </w:rPr>
            </w:pPr>
            <w:r>
              <w:rPr>
                <w:rFonts w:ascii="GHEA Grapalat" w:hAnsi="GHEA Grapalat" w:cs="Calibri"/>
                <w:color w:val="000000"/>
                <w:sz w:val="16"/>
                <w:szCs w:val="16"/>
              </w:rPr>
              <w:lastRenderedPageBreak/>
              <w:t>По требованию заказчика</w:t>
            </w:r>
          </w:p>
        </w:tc>
        <w:tc>
          <w:tcPr>
            <w:tcW w:w="947" w:type="dxa"/>
            <w:vAlign w:val="center"/>
          </w:tcPr>
          <w:p w:rsidR="00A868B1" w:rsidRPr="00A71D81" w:rsidRDefault="00A868B1" w:rsidP="00A868B1">
            <w:pPr>
              <w:jc w:val="center"/>
              <w:rPr>
                <w:rFonts w:ascii="GHEA Grapalat" w:hAnsi="GHEA Grapalat"/>
                <w:sz w:val="20"/>
              </w:rPr>
            </w:pPr>
            <w:r>
              <w:rPr>
                <w:rFonts w:ascii="GHEA Grapalat" w:hAnsi="GHEA Grapalat"/>
                <w:sz w:val="20"/>
                <w:lang w:val="hy-AM"/>
              </w:rPr>
              <w:t>с января по май 2026 г</w:t>
            </w:r>
          </w:p>
        </w:tc>
      </w:tr>
      <w:tr w:rsidR="00A868B1" w:rsidRPr="00B138F3" w:rsidTr="00A868B1">
        <w:trPr>
          <w:trHeight w:val="246"/>
          <w:jc w:val="center"/>
        </w:trPr>
        <w:tc>
          <w:tcPr>
            <w:tcW w:w="1242" w:type="dxa"/>
            <w:vAlign w:val="center"/>
          </w:tcPr>
          <w:p w:rsidR="00A868B1" w:rsidRPr="00730A03" w:rsidRDefault="00A868B1" w:rsidP="00A868B1">
            <w:pPr>
              <w:widowControl w:val="0"/>
              <w:jc w:val="center"/>
              <w:rPr>
                <w:rFonts w:ascii="GHEA Grapalat" w:hAnsi="GHEA Grapalat"/>
                <w:sz w:val="16"/>
                <w:szCs w:val="16"/>
                <w:lang w:val="en-US"/>
              </w:rPr>
            </w:pPr>
            <w:r>
              <w:rPr>
                <w:rFonts w:ascii="GHEA Grapalat" w:hAnsi="GHEA Grapalat"/>
                <w:sz w:val="16"/>
                <w:szCs w:val="16"/>
                <w:lang w:val="en-US"/>
              </w:rPr>
              <w:lastRenderedPageBreak/>
              <w:t>18</w:t>
            </w:r>
          </w:p>
        </w:tc>
        <w:tc>
          <w:tcPr>
            <w:tcW w:w="1775" w:type="dxa"/>
            <w:vAlign w:val="center"/>
          </w:tcPr>
          <w:p w:rsidR="00A868B1" w:rsidRPr="00F97D1C" w:rsidRDefault="00A868B1" w:rsidP="00A868B1">
            <w:pPr>
              <w:jc w:val="center"/>
              <w:rPr>
                <w:rFonts w:ascii="Arial LatArm" w:hAnsi="Arial LatArm" w:cs="Arial"/>
                <w:sz w:val="20"/>
                <w:szCs w:val="20"/>
              </w:rPr>
            </w:pPr>
            <w:r w:rsidRPr="00F97D1C">
              <w:rPr>
                <w:rFonts w:ascii="Arial LatArm" w:hAnsi="Arial LatArm" w:cs="Arial"/>
                <w:sz w:val="20"/>
                <w:szCs w:val="20"/>
              </w:rPr>
              <w:t>15333100</w:t>
            </w:r>
          </w:p>
        </w:tc>
        <w:tc>
          <w:tcPr>
            <w:tcW w:w="1701" w:type="dxa"/>
            <w:vAlign w:val="center"/>
          </w:tcPr>
          <w:p w:rsidR="00A868B1" w:rsidRPr="00905F40" w:rsidDel="007F20A9" w:rsidRDefault="00A868B1" w:rsidP="00A868B1">
            <w:pPr>
              <w:pStyle w:val="BodyTextIndent2"/>
              <w:widowControl w:val="0"/>
              <w:spacing w:after="120" w:line="240" w:lineRule="auto"/>
              <w:ind w:firstLine="0"/>
              <w:jc w:val="center"/>
              <w:rPr>
                <w:rFonts w:ascii="GHEA Grapalat" w:hAnsi="GHEA Grapalat" w:cs="Calibri"/>
                <w:color w:val="000000"/>
                <w:sz w:val="16"/>
                <w:szCs w:val="16"/>
              </w:rPr>
            </w:pPr>
            <w:r>
              <w:rPr>
                <w:rFonts w:ascii="GHEA Grapalat" w:hAnsi="GHEA Grapalat" w:cs="Calibri"/>
                <w:color w:val="000000"/>
                <w:sz w:val="16"/>
                <w:szCs w:val="16"/>
              </w:rPr>
              <w:t>Томатная паста</w:t>
            </w:r>
          </w:p>
        </w:tc>
        <w:tc>
          <w:tcPr>
            <w:tcW w:w="4190" w:type="dxa"/>
          </w:tcPr>
          <w:p w:rsidR="00A868B1" w:rsidRPr="00B138F3" w:rsidRDefault="00A868B1" w:rsidP="00A868B1">
            <w:pPr>
              <w:widowControl w:val="0"/>
              <w:jc w:val="center"/>
              <w:rPr>
                <w:rFonts w:ascii="GHEA Grapalat" w:hAnsi="GHEA Grapalat"/>
                <w:sz w:val="16"/>
                <w:szCs w:val="16"/>
              </w:rPr>
            </w:pPr>
            <w:r w:rsidRPr="00AB3D27">
              <w:rPr>
                <w:rFonts w:ascii="Cambria Math" w:hAnsi="Cambria Math"/>
                <w:sz w:val="16"/>
                <w:szCs w:val="16"/>
              </w:rPr>
              <w:t>Высокого или первого сорта, в стеклянной или металлической таре, упаковка вместимостью до 10 дм3.-4.9-01-2010 гигиенические нормативы и статья 9 Закона РА " О безопасности пищевых продуктов :</w:t>
            </w:r>
          </w:p>
        </w:tc>
        <w:tc>
          <w:tcPr>
            <w:tcW w:w="1085" w:type="dxa"/>
            <w:vAlign w:val="center"/>
          </w:tcPr>
          <w:p w:rsidR="00A868B1" w:rsidRPr="00B138F3" w:rsidRDefault="00A868B1" w:rsidP="00A868B1">
            <w:pPr>
              <w:widowControl w:val="0"/>
              <w:jc w:val="center"/>
              <w:rPr>
                <w:rFonts w:ascii="GHEA Grapalat" w:hAnsi="GHEA Grapalat"/>
                <w:sz w:val="16"/>
                <w:szCs w:val="16"/>
              </w:rPr>
            </w:pPr>
            <w:r>
              <w:rPr>
                <w:rFonts w:ascii="GHEA Grapalat" w:hAnsi="GHEA Grapalat"/>
                <w:sz w:val="16"/>
                <w:szCs w:val="16"/>
              </w:rPr>
              <w:t>Кг</w:t>
            </w:r>
          </w:p>
        </w:tc>
        <w:tc>
          <w:tcPr>
            <w:tcW w:w="1559" w:type="dxa"/>
          </w:tcPr>
          <w:p w:rsidR="00A868B1" w:rsidRPr="00B138F3" w:rsidRDefault="00A868B1" w:rsidP="00A868B1">
            <w:pPr>
              <w:widowControl w:val="0"/>
              <w:jc w:val="center"/>
              <w:rPr>
                <w:rFonts w:ascii="GHEA Grapalat" w:hAnsi="GHEA Grapalat"/>
                <w:sz w:val="16"/>
                <w:szCs w:val="16"/>
              </w:rPr>
            </w:pPr>
          </w:p>
        </w:tc>
        <w:tc>
          <w:tcPr>
            <w:tcW w:w="1134" w:type="dxa"/>
          </w:tcPr>
          <w:p w:rsidR="00A868B1" w:rsidRPr="00B138F3" w:rsidRDefault="00A868B1" w:rsidP="00A868B1">
            <w:pPr>
              <w:widowControl w:val="0"/>
              <w:jc w:val="center"/>
              <w:rPr>
                <w:rFonts w:ascii="GHEA Grapalat" w:hAnsi="GHEA Grapalat"/>
                <w:sz w:val="16"/>
                <w:szCs w:val="16"/>
              </w:rPr>
            </w:pPr>
          </w:p>
        </w:tc>
        <w:tc>
          <w:tcPr>
            <w:tcW w:w="850" w:type="dxa"/>
            <w:vAlign w:val="center"/>
          </w:tcPr>
          <w:p w:rsidR="00A868B1" w:rsidRPr="00A71D81" w:rsidRDefault="00A868B1" w:rsidP="00A868B1">
            <w:pPr>
              <w:jc w:val="center"/>
              <w:rPr>
                <w:rFonts w:ascii="GHEA Grapalat" w:hAnsi="GHEA Grapalat"/>
                <w:sz w:val="20"/>
              </w:rPr>
            </w:pPr>
            <w:r>
              <w:rPr>
                <w:rFonts w:ascii="Arial" w:hAnsi="Arial" w:cs="Arial"/>
                <w:sz w:val="20"/>
                <w:szCs w:val="20"/>
              </w:rPr>
              <w:t>15</w:t>
            </w:r>
          </w:p>
        </w:tc>
        <w:tc>
          <w:tcPr>
            <w:tcW w:w="709" w:type="dxa"/>
            <w:vAlign w:val="center"/>
          </w:tcPr>
          <w:p w:rsidR="00A868B1" w:rsidRPr="00A71D81" w:rsidRDefault="00A868B1" w:rsidP="00A868B1">
            <w:pPr>
              <w:jc w:val="center"/>
              <w:rPr>
                <w:rFonts w:ascii="GHEA Grapalat" w:hAnsi="GHEA Grapalat"/>
                <w:sz w:val="20"/>
              </w:rPr>
            </w:pPr>
            <w:r>
              <w:rPr>
                <w:rFonts w:ascii="GHEA Grapalat" w:hAnsi="GHEA Grapalat"/>
                <w:sz w:val="20"/>
                <w:szCs w:val="20"/>
                <w:lang w:val="af-ZA"/>
              </w:rPr>
              <w:t>Араратский марз с. Норамарг 17-я улица, дом 39</w:t>
            </w:r>
          </w:p>
        </w:tc>
        <w:tc>
          <w:tcPr>
            <w:tcW w:w="1158" w:type="dxa"/>
            <w:textDirection w:val="btLr"/>
            <w:vAlign w:val="center"/>
          </w:tcPr>
          <w:p w:rsidR="00A868B1" w:rsidRPr="00A71D81" w:rsidRDefault="00A868B1" w:rsidP="00A868B1">
            <w:pPr>
              <w:jc w:val="center"/>
              <w:rPr>
                <w:rFonts w:ascii="GHEA Grapalat" w:hAnsi="GHEA Grapalat"/>
                <w:sz w:val="20"/>
              </w:rPr>
            </w:pPr>
            <w:r>
              <w:rPr>
                <w:rFonts w:ascii="GHEA Grapalat" w:hAnsi="GHEA Grapalat" w:cs="Calibri"/>
                <w:color w:val="000000"/>
                <w:sz w:val="16"/>
                <w:szCs w:val="16"/>
              </w:rPr>
              <w:t>По требованию заказчика</w:t>
            </w:r>
          </w:p>
        </w:tc>
        <w:tc>
          <w:tcPr>
            <w:tcW w:w="947" w:type="dxa"/>
            <w:vAlign w:val="center"/>
          </w:tcPr>
          <w:p w:rsidR="00A868B1" w:rsidRPr="00A71D81" w:rsidRDefault="00A868B1" w:rsidP="00A868B1">
            <w:pPr>
              <w:jc w:val="center"/>
              <w:rPr>
                <w:rFonts w:ascii="GHEA Grapalat" w:hAnsi="GHEA Grapalat"/>
                <w:sz w:val="20"/>
              </w:rPr>
            </w:pPr>
            <w:r>
              <w:rPr>
                <w:rFonts w:ascii="GHEA Grapalat" w:hAnsi="GHEA Grapalat"/>
                <w:sz w:val="20"/>
                <w:lang w:val="hy-AM"/>
              </w:rPr>
              <w:t>с января по май 2026 г</w:t>
            </w: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16"/>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2"/>
        <w:gridCol w:w="2115"/>
        <w:gridCol w:w="1454"/>
        <w:gridCol w:w="989"/>
        <w:gridCol w:w="995"/>
        <w:gridCol w:w="708"/>
        <w:gridCol w:w="852"/>
        <w:gridCol w:w="544"/>
        <w:gridCol w:w="605"/>
        <w:gridCol w:w="710"/>
        <w:gridCol w:w="842"/>
        <w:gridCol w:w="867"/>
        <w:gridCol w:w="856"/>
        <w:gridCol w:w="990"/>
        <w:gridCol w:w="857"/>
        <w:gridCol w:w="809"/>
      </w:tblGrid>
      <w:tr w:rsidR="00B138F3" w:rsidRPr="00B138F3" w:rsidTr="00A868B1">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A868B1">
        <w:trPr>
          <w:trHeight w:val="747"/>
          <w:jc w:val="center"/>
        </w:trPr>
        <w:tc>
          <w:tcPr>
            <w:tcW w:w="1712"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1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454"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624"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868B1">
              <w:rPr>
                <w:rFonts w:ascii="GHEA Grapalat" w:hAnsi="GHEA Grapalat"/>
                <w:sz w:val="16"/>
                <w:szCs w:val="16"/>
              </w:rPr>
              <w:t>25</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17"/>
              <w:t>**</w:t>
            </w:r>
          </w:p>
        </w:tc>
      </w:tr>
      <w:tr w:rsidR="00B138F3" w:rsidRPr="00B138F3" w:rsidTr="00A868B1">
        <w:trPr>
          <w:trHeight w:val="594"/>
          <w:jc w:val="center"/>
        </w:trPr>
        <w:tc>
          <w:tcPr>
            <w:tcW w:w="1712" w:type="dxa"/>
          </w:tcPr>
          <w:p w:rsidR="00071D1C" w:rsidRPr="00B138F3" w:rsidRDefault="00071D1C" w:rsidP="00B46D58">
            <w:pPr>
              <w:widowControl w:val="0"/>
              <w:jc w:val="center"/>
              <w:rPr>
                <w:rFonts w:ascii="GHEA Grapalat" w:hAnsi="GHEA Grapalat"/>
                <w:sz w:val="16"/>
                <w:szCs w:val="16"/>
              </w:rPr>
            </w:pPr>
          </w:p>
        </w:tc>
        <w:tc>
          <w:tcPr>
            <w:tcW w:w="2115" w:type="dxa"/>
          </w:tcPr>
          <w:p w:rsidR="00071D1C" w:rsidRPr="00B138F3" w:rsidRDefault="00071D1C" w:rsidP="00B46D58">
            <w:pPr>
              <w:widowControl w:val="0"/>
              <w:jc w:val="center"/>
              <w:rPr>
                <w:rFonts w:ascii="GHEA Grapalat" w:hAnsi="GHEA Grapalat"/>
                <w:sz w:val="16"/>
                <w:szCs w:val="16"/>
              </w:rPr>
            </w:pPr>
          </w:p>
        </w:tc>
        <w:tc>
          <w:tcPr>
            <w:tcW w:w="1454" w:type="dxa"/>
          </w:tcPr>
          <w:p w:rsidR="00071D1C" w:rsidRPr="00B138F3" w:rsidRDefault="00071D1C" w:rsidP="00B46D58">
            <w:pPr>
              <w:widowControl w:val="0"/>
              <w:jc w:val="center"/>
              <w:rPr>
                <w:rFonts w:ascii="GHEA Grapalat" w:hAnsi="GHEA Grapalat"/>
                <w:sz w:val="16"/>
                <w:szCs w:val="16"/>
              </w:rPr>
            </w:pPr>
          </w:p>
        </w:tc>
        <w:tc>
          <w:tcPr>
            <w:tcW w:w="989"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95"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0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52"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0"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4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5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90"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5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09" w:type="dxa"/>
            <w:vAlign w:val="center"/>
          </w:tcPr>
          <w:p w:rsidR="00071D1C" w:rsidRPr="00A868B1" w:rsidRDefault="00071D1C" w:rsidP="00B46D58">
            <w:pPr>
              <w:widowControl w:val="0"/>
              <w:ind w:right="-1"/>
              <w:jc w:val="center"/>
              <w:rPr>
                <w:rFonts w:ascii="GHEA Grapalat" w:hAnsi="GHEA Grapalat"/>
                <w:sz w:val="16"/>
                <w:szCs w:val="16"/>
              </w:rPr>
            </w:pPr>
            <w:r w:rsidRPr="00B138F3">
              <w:rPr>
                <w:rFonts w:ascii="GHEA Grapalat" w:hAnsi="GHEA Grapalat"/>
                <w:sz w:val="16"/>
                <w:szCs w:val="16"/>
              </w:rPr>
              <w:t>Всего</w:t>
            </w:r>
          </w:p>
        </w:tc>
      </w:tr>
      <w:tr w:rsidR="00A868B1" w:rsidRPr="00B138F3" w:rsidTr="00A868B1">
        <w:trPr>
          <w:trHeight w:val="404"/>
          <w:jc w:val="center"/>
        </w:trPr>
        <w:tc>
          <w:tcPr>
            <w:tcW w:w="1712" w:type="dxa"/>
            <w:vAlign w:val="center"/>
          </w:tcPr>
          <w:p w:rsidR="00A868B1" w:rsidRPr="00A868B1" w:rsidRDefault="00A868B1" w:rsidP="00A868B1">
            <w:pPr>
              <w:widowControl w:val="0"/>
              <w:jc w:val="center"/>
              <w:rPr>
                <w:rFonts w:ascii="GHEA Grapalat" w:hAnsi="GHEA Grapalat"/>
                <w:sz w:val="16"/>
                <w:szCs w:val="16"/>
              </w:rPr>
            </w:pPr>
            <w:r w:rsidRPr="00A868B1">
              <w:rPr>
                <w:rFonts w:ascii="GHEA Grapalat" w:hAnsi="GHEA Grapalat"/>
                <w:sz w:val="16"/>
                <w:szCs w:val="16"/>
              </w:rPr>
              <w:t>1</w:t>
            </w:r>
          </w:p>
        </w:tc>
        <w:tc>
          <w:tcPr>
            <w:tcW w:w="2115" w:type="dxa"/>
            <w:vAlign w:val="center"/>
          </w:tcPr>
          <w:p w:rsidR="00A868B1" w:rsidRPr="00F97D1C" w:rsidRDefault="00A868B1" w:rsidP="00A868B1">
            <w:pPr>
              <w:jc w:val="center"/>
              <w:rPr>
                <w:rFonts w:ascii="Arial LatArm" w:hAnsi="Arial LatArm" w:cs="Arial"/>
                <w:sz w:val="20"/>
                <w:szCs w:val="20"/>
              </w:rPr>
            </w:pPr>
            <w:r w:rsidRPr="00F97D1C">
              <w:rPr>
                <w:rFonts w:ascii="Arial LatArm" w:hAnsi="Arial LatArm" w:cs="Arial"/>
                <w:sz w:val="20"/>
                <w:szCs w:val="20"/>
              </w:rPr>
              <w:t>15872400</w:t>
            </w:r>
          </w:p>
        </w:tc>
        <w:tc>
          <w:tcPr>
            <w:tcW w:w="1454" w:type="dxa"/>
            <w:vAlign w:val="center"/>
          </w:tcPr>
          <w:p w:rsidR="00A868B1" w:rsidRPr="00905F40" w:rsidRDefault="00A868B1" w:rsidP="00A868B1">
            <w:pPr>
              <w:pStyle w:val="BodyTextIndent2"/>
              <w:widowControl w:val="0"/>
              <w:spacing w:after="120" w:line="240" w:lineRule="auto"/>
              <w:ind w:firstLine="0"/>
              <w:jc w:val="center"/>
              <w:rPr>
                <w:rFonts w:ascii="GHEA Grapalat" w:hAnsi="GHEA Grapalat" w:cs="Calibri"/>
                <w:color w:val="000000"/>
                <w:sz w:val="16"/>
                <w:szCs w:val="16"/>
              </w:rPr>
            </w:pPr>
            <w:r>
              <w:rPr>
                <w:rFonts w:ascii="GHEA Grapalat" w:hAnsi="GHEA Grapalat" w:cs="Calibri"/>
                <w:color w:val="000000"/>
                <w:sz w:val="16"/>
                <w:szCs w:val="16"/>
              </w:rPr>
              <w:t>Поваренная соль</w:t>
            </w:r>
          </w:p>
        </w:tc>
        <w:tc>
          <w:tcPr>
            <w:tcW w:w="989" w:type="dxa"/>
          </w:tcPr>
          <w:p w:rsidR="00A868B1" w:rsidRPr="00A71D81" w:rsidRDefault="00A868B1" w:rsidP="00A868B1">
            <w:pPr>
              <w:jc w:val="center"/>
              <w:rPr>
                <w:rFonts w:ascii="GHEA Grapalat" w:hAnsi="GHEA Grapalat"/>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995" w:type="dxa"/>
          </w:tcPr>
          <w:p w:rsidR="00A868B1" w:rsidRPr="00A71D81" w:rsidRDefault="00A868B1" w:rsidP="00A868B1">
            <w:pPr>
              <w:jc w:val="center"/>
              <w:rPr>
                <w:rFonts w:ascii="GHEA Grapalat" w:hAnsi="GHEA Grapalat"/>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708"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852"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44"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05"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710"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42"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67"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56"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990"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57"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09" w:type="dxa"/>
          </w:tcPr>
          <w:p w:rsidR="00A868B1" w:rsidRPr="00A71D81" w:rsidRDefault="00A868B1" w:rsidP="00A868B1">
            <w:pPr>
              <w:jc w:val="center"/>
              <w:rPr>
                <w:rFonts w:ascii="GHEA Grapalat" w:hAnsi="GHEA Grapalat"/>
                <w:b/>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A868B1" w:rsidRPr="00B138F3" w:rsidTr="00A868B1">
        <w:trPr>
          <w:trHeight w:val="404"/>
          <w:jc w:val="center"/>
        </w:trPr>
        <w:tc>
          <w:tcPr>
            <w:tcW w:w="1712" w:type="dxa"/>
            <w:vAlign w:val="center"/>
          </w:tcPr>
          <w:p w:rsidR="00A868B1" w:rsidRPr="00730A03" w:rsidRDefault="00A868B1" w:rsidP="00A868B1">
            <w:pPr>
              <w:widowControl w:val="0"/>
              <w:jc w:val="center"/>
              <w:rPr>
                <w:rFonts w:ascii="GHEA Grapalat" w:hAnsi="GHEA Grapalat"/>
                <w:sz w:val="16"/>
                <w:szCs w:val="16"/>
                <w:lang w:val="en-US"/>
              </w:rPr>
            </w:pPr>
            <w:r>
              <w:rPr>
                <w:rFonts w:ascii="GHEA Grapalat" w:hAnsi="GHEA Grapalat"/>
                <w:sz w:val="16"/>
                <w:szCs w:val="16"/>
                <w:lang w:val="en-US"/>
              </w:rPr>
              <w:t>2</w:t>
            </w:r>
          </w:p>
        </w:tc>
        <w:tc>
          <w:tcPr>
            <w:tcW w:w="2115" w:type="dxa"/>
            <w:vAlign w:val="center"/>
          </w:tcPr>
          <w:p w:rsidR="00A868B1" w:rsidRPr="00F97D1C" w:rsidRDefault="00A868B1" w:rsidP="00A868B1">
            <w:pPr>
              <w:jc w:val="center"/>
              <w:rPr>
                <w:rFonts w:ascii="Arial LatArm" w:hAnsi="Arial LatArm" w:cs="Arial"/>
                <w:sz w:val="20"/>
                <w:szCs w:val="20"/>
              </w:rPr>
            </w:pPr>
            <w:r w:rsidRPr="00F97D1C">
              <w:rPr>
                <w:rFonts w:ascii="Arial LatArm" w:hAnsi="Arial LatArm" w:cs="Arial"/>
                <w:sz w:val="20"/>
                <w:szCs w:val="20"/>
              </w:rPr>
              <w:t>15421100</w:t>
            </w:r>
          </w:p>
        </w:tc>
        <w:tc>
          <w:tcPr>
            <w:tcW w:w="1454" w:type="dxa"/>
            <w:vAlign w:val="center"/>
          </w:tcPr>
          <w:p w:rsidR="00A868B1" w:rsidRPr="00905F40" w:rsidRDefault="00A868B1" w:rsidP="00A868B1">
            <w:pPr>
              <w:pStyle w:val="BodyTextIndent2"/>
              <w:widowControl w:val="0"/>
              <w:spacing w:after="120" w:line="240" w:lineRule="auto"/>
              <w:ind w:firstLine="0"/>
              <w:jc w:val="center"/>
              <w:rPr>
                <w:rFonts w:ascii="GHEA Grapalat" w:hAnsi="GHEA Grapalat" w:cs="Calibri"/>
                <w:color w:val="000000"/>
                <w:sz w:val="16"/>
                <w:szCs w:val="16"/>
              </w:rPr>
            </w:pPr>
            <w:r>
              <w:rPr>
                <w:rFonts w:ascii="GHEA Grapalat" w:hAnsi="GHEA Grapalat" w:cs="Calibri"/>
                <w:color w:val="000000"/>
                <w:sz w:val="16"/>
                <w:szCs w:val="16"/>
              </w:rPr>
              <w:t>Подсолнечное масло рафинированное</w:t>
            </w:r>
          </w:p>
        </w:tc>
        <w:tc>
          <w:tcPr>
            <w:tcW w:w="989" w:type="dxa"/>
          </w:tcPr>
          <w:p w:rsidR="00A868B1" w:rsidRPr="00A71D81" w:rsidRDefault="00A868B1" w:rsidP="00A868B1">
            <w:pPr>
              <w:jc w:val="center"/>
              <w:rPr>
                <w:rFonts w:ascii="GHEA Grapalat" w:hAnsi="GHEA Grapalat"/>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995" w:type="dxa"/>
          </w:tcPr>
          <w:p w:rsidR="00A868B1" w:rsidRPr="00A71D81" w:rsidRDefault="00A868B1" w:rsidP="00A868B1">
            <w:pPr>
              <w:jc w:val="center"/>
              <w:rPr>
                <w:rFonts w:ascii="GHEA Grapalat" w:hAnsi="GHEA Grapalat"/>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708"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852"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44"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05"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710"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42"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67"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56"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990"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57"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09" w:type="dxa"/>
          </w:tcPr>
          <w:p w:rsidR="00A868B1" w:rsidRPr="00A71D81" w:rsidRDefault="00A868B1" w:rsidP="00A868B1">
            <w:pPr>
              <w:jc w:val="center"/>
              <w:rPr>
                <w:rFonts w:ascii="GHEA Grapalat" w:hAnsi="GHEA Grapalat"/>
                <w:b/>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A868B1" w:rsidRPr="00B138F3" w:rsidTr="00A868B1">
        <w:trPr>
          <w:trHeight w:val="404"/>
          <w:jc w:val="center"/>
        </w:trPr>
        <w:tc>
          <w:tcPr>
            <w:tcW w:w="1712" w:type="dxa"/>
            <w:vAlign w:val="center"/>
          </w:tcPr>
          <w:p w:rsidR="00A868B1" w:rsidRPr="00730A03" w:rsidRDefault="00A868B1" w:rsidP="00A868B1">
            <w:pPr>
              <w:widowControl w:val="0"/>
              <w:jc w:val="center"/>
              <w:rPr>
                <w:rFonts w:ascii="GHEA Grapalat" w:hAnsi="GHEA Grapalat"/>
                <w:sz w:val="16"/>
                <w:szCs w:val="16"/>
                <w:lang w:val="en-US"/>
              </w:rPr>
            </w:pPr>
            <w:r>
              <w:rPr>
                <w:rFonts w:ascii="GHEA Grapalat" w:hAnsi="GHEA Grapalat"/>
                <w:sz w:val="16"/>
                <w:szCs w:val="16"/>
                <w:lang w:val="en-US"/>
              </w:rPr>
              <w:t>3</w:t>
            </w:r>
          </w:p>
        </w:tc>
        <w:tc>
          <w:tcPr>
            <w:tcW w:w="2115" w:type="dxa"/>
            <w:vAlign w:val="center"/>
          </w:tcPr>
          <w:p w:rsidR="00A868B1" w:rsidRPr="00F97D1C" w:rsidRDefault="00A868B1" w:rsidP="00A868B1">
            <w:pPr>
              <w:jc w:val="center"/>
              <w:rPr>
                <w:rFonts w:ascii="Arial LatArm" w:hAnsi="Arial LatArm" w:cs="Arial"/>
                <w:sz w:val="20"/>
                <w:szCs w:val="20"/>
              </w:rPr>
            </w:pPr>
            <w:r w:rsidRPr="00F97D1C">
              <w:rPr>
                <w:rFonts w:ascii="Arial LatArm" w:hAnsi="Arial LatArm" w:cs="Arial"/>
                <w:sz w:val="20"/>
                <w:szCs w:val="20"/>
              </w:rPr>
              <w:t>3211300</w:t>
            </w:r>
          </w:p>
        </w:tc>
        <w:tc>
          <w:tcPr>
            <w:tcW w:w="1454" w:type="dxa"/>
            <w:vAlign w:val="center"/>
          </w:tcPr>
          <w:p w:rsidR="00A868B1" w:rsidRPr="00905F40" w:rsidRDefault="00A868B1" w:rsidP="00A868B1">
            <w:pPr>
              <w:pStyle w:val="BodyTextIndent2"/>
              <w:widowControl w:val="0"/>
              <w:spacing w:after="120" w:line="240" w:lineRule="auto"/>
              <w:ind w:firstLine="0"/>
              <w:jc w:val="center"/>
              <w:rPr>
                <w:rFonts w:ascii="GHEA Grapalat" w:hAnsi="GHEA Grapalat" w:cs="Calibri"/>
                <w:color w:val="000000"/>
                <w:sz w:val="16"/>
                <w:szCs w:val="16"/>
              </w:rPr>
            </w:pPr>
            <w:r>
              <w:rPr>
                <w:rFonts w:ascii="GHEA Grapalat" w:hAnsi="GHEA Grapalat" w:cs="Calibri"/>
                <w:color w:val="000000"/>
                <w:sz w:val="16"/>
                <w:szCs w:val="16"/>
              </w:rPr>
              <w:t>Рись</w:t>
            </w:r>
          </w:p>
        </w:tc>
        <w:tc>
          <w:tcPr>
            <w:tcW w:w="989" w:type="dxa"/>
          </w:tcPr>
          <w:p w:rsidR="00A868B1" w:rsidRPr="00A71D81" w:rsidRDefault="00A868B1" w:rsidP="00A868B1">
            <w:pPr>
              <w:jc w:val="center"/>
              <w:rPr>
                <w:rFonts w:ascii="GHEA Grapalat" w:hAnsi="GHEA Grapalat"/>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995" w:type="dxa"/>
          </w:tcPr>
          <w:p w:rsidR="00A868B1" w:rsidRPr="00A71D81" w:rsidRDefault="00A868B1" w:rsidP="00A868B1">
            <w:pPr>
              <w:jc w:val="center"/>
              <w:rPr>
                <w:rFonts w:ascii="GHEA Grapalat" w:hAnsi="GHEA Grapalat"/>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708"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852"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44"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05"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710"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42"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67"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56"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990"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57"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09" w:type="dxa"/>
          </w:tcPr>
          <w:p w:rsidR="00A868B1" w:rsidRPr="00A71D81" w:rsidRDefault="00A868B1" w:rsidP="00A868B1">
            <w:pPr>
              <w:jc w:val="center"/>
              <w:rPr>
                <w:rFonts w:ascii="GHEA Grapalat" w:hAnsi="GHEA Grapalat"/>
                <w:b/>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A868B1" w:rsidRPr="00B138F3" w:rsidTr="00A868B1">
        <w:trPr>
          <w:trHeight w:val="404"/>
          <w:jc w:val="center"/>
        </w:trPr>
        <w:tc>
          <w:tcPr>
            <w:tcW w:w="1712" w:type="dxa"/>
            <w:vAlign w:val="center"/>
          </w:tcPr>
          <w:p w:rsidR="00A868B1" w:rsidRPr="00730A03" w:rsidRDefault="00A868B1" w:rsidP="00A868B1">
            <w:pPr>
              <w:widowControl w:val="0"/>
              <w:jc w:val="center"/>
              <w:rPr>
                <w:rFonts w:ascii="GHEA Grapalat" w:hAnsi="GHEA Grapalat"/>
                <w:sz w:val="16"/>
                <w:szCs w:val="16"/>
                <w:lang w:val="en-US"/>
              </w:rPr>
            </w:pPr>
            <w:r>
              <w:rPr>
                <w:rFonts w:ascii="GHEA Grapalat" w:hAnsi="GHEA Grapalat"/>
                <w:sz w:val="16"/>
                <w:szCs w:val="16"/>
                <w:lang w:val="en-US"/>
              </w:rPr>
              <w:t>4</w:t>
            </w:r>
          </w:p>
        </w:tc>
        <w:tc>
          <w:tcPr>
            <w:tcW w:w="2115" w:type="dxa"/>
            <w:vAlign w:val="center"/>
          </w:tcPr>
          <w:p w:rsidR="00A868B1" w:rsidRPr="00F97D1C" w:rsidRDefault="00A868B1" w:rsidP="00A868B1">
            <w:pPr>
              <w:jc w:val="center"/>
              <w:rPr>
                <w:rFonts w:ascii="Arial LatArm" w:hAnsi="Arial LatArm" w:cs="Arial"/>
                <w:sz w:val="20"/>
                <w:szCs w:val="20"/>
              </w:rPr>
            </w:pPr>
            <w:r w:rsidRPr="00F97D1C">
              <w:rPr>
                <w:rFonts w:ascii="Arial LatArm" w:hAnsi="Arial LatArm" w:cs="Arial"/>
                <w:sz w:val="20"/>
                <w:szCs w:val="20"/>
              </w:rPr>
              <w:t>03221110</w:t>
            </w:r>
          </w:p>
        </w:tc>
        <w:tc>
          <w:tcPr>
            <w:tcW w:w="1454" w:type="dxa"/>
            <w:vAlign w:val="center"/>
          </w:tcPr>
          <w:p w:rsidR="00A868B1" w:rsidRPr="00905F40" w:rsidDel="007F20A9" w:rsidRDefault="00A868B1" w:rsidP="00A868B1">
            <w:pPr>
              <w:pStyle w:val="BodyTextIndent2"/>
              <w:widowControl w:val="0"/>
              <w:spacing w:after="120" w:line="240" w:lineRule="auto"/>
              <w:ind w:firstLine="0"/>
              <w:jc w:val="center"/>
              <w:rPr>
                <w:rFonts w:ascii="GHEA Grapalat" w:hAnsi="GHEA Grapalat" w:cs="Calibri"/>
                <w:color w:val="000000"/>
                <w:sz w:val="16"/>
                <w:szCs w:val="16"/>
              </w:rPr>
            </w:pPr>
            <w:r>
              <w:rPr>
                <w:rFonts w:ascii="GHEA Grapalat" w:hAnsi="GHEA Grapalat" w:cs="Calibri"/>
                <w:color w:val="000000"/>
                <w:sz w:val="16"/>
                <w:szCs w:val="16"/>
              </w:rPr>
              <w:t>Марковь</w:t>
            </w:r>
          </w:p>
        </w:tc>
        <w:tc>
          <w:tcPr>
            <w:tcW w:w="989" w:type="dxa"/>
          </w:tcPr>
          <w:p w:rsidR="00A868B1" w:rsidRPr="00A71D81" w:rsidRDefault="00A868B1" w:rsidP="00A868B1">
            <w:pPr>
              <w:jc w:val="center"/>
              <w:rPr>
                <w:rFonts w:ascii="GHEA Grapalat" w:hAnsi="GHEA Grapalat"/>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995" w:type="dxa"/>
          </w:tcPr>
          <w:p w:rsidR="00A868B1" w:rsidRPr="00A71D81" w:rsidRDefault="00A868B1" w:rsidP="00A868B1">
            <w:pPr>
              <w:jc w:val="center"/>
              <w:rPr>
                <w:rFonts w:ascii="GHEA Grapalat" w:hAnsi="GHEA Grapalat"/>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708"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852"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44"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05"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710"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42"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67"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56"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990"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57"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09" w:type="dxa"/>
          </w:tcPr>
          <w:p w:rsidR="00A868B1" w:rsidRPr="00A71D81" w:rsidRDefault="00A868B1" w:rsidP="00A868B1">
            <w:pPr>
              <w:jc w:val="center"/>
              <w:rPr>
                <w:rFonts w:ascii="GHEA Grapalat" w:hAnsi="GHEA Grapalat"/>
                <w:b/>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A868B1" w:rsidRPr="00B138F3" w:rsidTr="00A868B1">
        <w:trPr>
          <w:trHeight w:val="404"/>
          <w:jc w:val="center"/>
        </w:trPr>
        <w:tc>
          <w:tcPr>
            <w:tcW w:w="1712" w:type="dxa"/>
            <w:vAlign w:val="center"/>
          </w:tcPr>
          <w:p w:rsidR="00A868B1" w:rsidRPr="00730A03" w:rsidRDefault="00A868B1" w:rsidP="00A868B1">
            <w:pPr>
              <w:widowControl w:val="0"/>
              <w:jc w:val="center"/>
              <w:rPr>
                <w:rFonts w:ascii="GHEA Grapalat" w:hAnsi="GHEA Grapalat"/>
                <w:sz w:val="16"/>
                <w:szCs w:val="16"/>
                <w:lang w:val="en-US"/>
              </w:rPr>
            </w:pPr>
            <w:r>
              <w:rPr>
                <w:rFonts w:ascii="GHEA Grapalat" w:hAnsi="GHEA Grapalat"/>
                <w:sz w:val="16"/>
                <w:szCs w:val="16"/>
                <w:lang w:val="en-US"/>
              </w:rPr>
              <w:t>5</w:t>
            </w:r>
          </w:p>
        </w:tc>
        <w:tc>
          <w:tcPr>
            <w:tcW w:w="2115" w:type="dxa"/>
            <w:vAlign w:val="center"/>
          </w:tcPr>
          <w:p w:rsidR="00A868B1" w:rsidRPr="00F97D1C" w:rsidRDefault="00A868B1" w:rsidP="00A868B1">
            <w:pPr>
              <w:jc w:val="center"/>
              <w:rPr>
                <w:rFonts w:ascii="Arial LatArm" w:hAnsi="Arial LatArm" w:cs="Arial"/>
                <w:sz w:val="20"/>
                <w:szCs w:val="20"/>
              </w:rPr>
            </w:pPr>
            <w:r w:rsidRPr="00F97D1C">
              <w:rPr>
                <w:rFonts w:ascii="Arial LatArm" w:hAnsi="Arial LatArm" w:cs="Arial"/>
                <w:sz w:val="20"/>
                <w:szCs w:val="20"/>
              </w:rPr>
              <w:t>03222128</w:t>
            </w:r>
          </w:p>
        </w:tc>
        <w:tc>
          <w:tcPr>
            <w:tcW w:w="1454" w:type="dxa"/>
            <w:vAlign w:val="center"/>
          </w:tcPr>
          <w:p w:rsidR="00A868B1" w:rsidRPr="00905F40" w:rsidDel="007F20A9" w:rsidRDefault="00A868B1" w:rsidP="00A868B1">
            <w:pPr>
              <w:pStyle w:val="BodyTextIndent2"/>
              <w:widowControl w:val="0"/>
              <w:spacing w:after="120" w:line="240" w:lineRule="auto"/>
              <w:ind w:firstLine="0"/>
              <w:jc w:val="center"/>
              <w:rPr>
                <w:rFonts w:ascii="GHEA Grapalat" w:hAnsi="GHEA Grapalat" w:cs="Calibri"/>
                <w:color w:val="000000"/>
                <w:sz w:val="16"/>
                <w:szCs w:val="16"/>
              </w:rPr>
            </w:pPr>
            <w:r>
              <w:rPr>
                <w:rFonts w:ascii="GHEA Grapalat" w:hAnsi="GHEA Grapalat" w:cs="Calibri"/>
                <w:color w:val="000000"/>
                <w:sz w:val="16"/>
                <w:szCs w:val="16"/>
              </w:rPr>
              <w:t>Яблоко</w:t>
            </w:r>
          </w:p>
        </w:tc>
        <w:tc>
          <w:tcPr>
            <w:tcW w:w="989" w:type="dxa"/>
          </w:tcPr>
          <w:p w:rsidR="00A868B1" w:rsidRPr="00A71D81" w:rsidRDefault="00A868B1" w:rsidP="00A868B1">
            <w:pPr>
              <w:jc w:val="center"/>
              <w:rPr>
                <w:rFonts w:ascii="GHEA Grapalat" w:hAnsi="GHEA Grapalat"/>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995" w:type="dxa"/>
          </w:tcPr>
          <w:p w:rsidR="00A868B1" w:rsidRPr="00A71D81" w:rsidRDefault="00A868B1" w:rsidP="00A868B1">
            <w:pPr>
              <w:jc w:val="center"/>
              <w:rPr>
                <w:rFonts w:ascii="GHEA Grapalat" w:hAnsi="GHEA Grapalat"/>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708"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852"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44"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05"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710"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42"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67"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56"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990"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57"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09" w:type="dxa"/>
          </w:tcPr>
          <w:p w:rsidR="00A868B1" w:rsidRPr="00A71D81" w:rsidRDefault="00A868B1" w:rsidP="00A868B1">
            <w:pPr>
              <w:jc w:val="center"/>
              <w:rPr>
                <w:rFonts w:ascii="GHEA Grapalat" w:hAnsi="GHEA Grapalat"/>
                <w:b/>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A868B1" w:rsidRPr="00B138F3" w:rsidTr="00A868B1">
        <w:trPr>
          <w:trHeight w:val="404"/>
          <w:jc w:val="center"/>
        </w:trPr>
        <w:tc>
          <w:tcPr>
            <w:tcW w:w="1712" w:type="dxa"/>
            <w:vAlign w:val="center"/>
          </w:tcPr>
          <w:p w:rsidR="00A868B1" w:rsidRPr="00730A03" w:rsidRDefault="00A868B1" w:rsidP="00A868B1">
            <w:pPr>
              <w:widowControl w:val="0"/>
              <w:jc w:val="center"/>
              <w:rPr>
                <w:rFonts w:ascii="GHEA Grapalat" w:hAnsi="GHEA Grapalat"/>
                <w:sz w:val="16"/>
                <w:szCs w:val="16"/>
                <w:lang w:val="en-US"/>
              </w:rPr>
            </w:pPr>
            <w:r>
              <w:rPr>
                <w:rFonts w:ascii="GHEA Grapalat" w:hAnsi="GHEA Grapalat"/>
                <w:sz w:val="16"/>
                <w:szCs w:val="16"/>
                <w:lang w:val="en-US"/>
              </w:rPr>
              <w:t>6</w:t>
            </w:r>
          </w:p>
        </w:tc>
        <w:tc>
          <w:tcPr>
            <w:tcW w:w="2115" w:type="dxa"/>
            <w:vAlign w:val="center"/>
          </w:tcPr>
          <w:p w:rsidR="00A868B1" w:rsidRPr="00F97D1C" w:rsidRDefault="00A868B1" w:rsidP="00A868B1">
            <w:pPr>
              <w:jc w:val="center"/>
              <w:rPr>
                <w:rFonts w:ascii="Arial LatArm" w:hAnsi="Arial LatArm" w:cs="Arial"/>
                <w:sz w:val="20"/>
                <w:szCs w:val="20"/>
              </w:rPr>
            </w:pPr>
            <w:r w:rsidRPr="00F97D1C">
              <w:rPr>
                <w:rFonts w:ascii="Arial LatArm" w:hAnsi="Arial LatArm" w:cs="Arial"/>
                <w:sz w:val="20"/>
                <w:szCs w:val="20"/>
              </w:rPr>
              <w:t>03221410</w:t>
            </w:r>
          </w:p>
        </w:tc>
        <w:tc>
          <w:tcPr>
            <w:tcW w:w="1454" w:type="dxa"/>
            <w:vAlign w:val="center"/>
          </w:tcPr>
          <w:p w:rsidR="00A868B1" w:rsidRPr="00905F40" w:rsidDel="007F20A9" w:rsidRDefault="00A868B1" w:rsidP="00A868B1">
            <w:pPr>
              <w:pStyle w:val="BodyTextIndent2"/>
              <w:widowControl w:val="0"/>
              <w:spacing w:after="120" w:line="240" w:lineRule="auto"/>
              <w:ind w:firstLine="0"/>
              <w:jc w:val="center"/>
              <w:rPr>
                <w:rFonts w:ascii="GHEA Grapalat" w:hAnsi="GHEA Grapalat" w:cs="Calibri"/>
                <w:color w:val="000000"/>
                <w:sz w:val="16"/>
                <w:szCs w:val="16"/>
              </w:rPr>
            </w:pPr>
            <w:r>
              <w:rPr>
                <w:rFonts w:ascii="GHEA Grapalat" w:hAnsi="GHEA Grapalat" w:cs="Calibri"/>
                <w:color w:val="000000"/>
                <w:sz w:val="16"/>
                <w:szCs w:val="16"/>
              </w:rPr>
              <w:t>Капуста</w:t>
            </w:r>
          </w:p>
        </w:tc>
        <w:tc>
          <w:tcPr>
            <w:tcW w:w="989" w:type="dxa"/>
          </w:tcPr>
          <w:p w:rsidR="00A868B1" w:rsidRPr="00A71D81" w:rsidRDefault="00A868B1" w:rsidP="00A868B1">
            <w:pPr>
              <w:jc w:val="center"/>
              <w:rPr>
                <w:rFonts w:ascii="GHEA Grapalat" w:hAnsi="GHEA Grapalat"/>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995" w:type="dxa"/>
          </w:tcPr>
          <w:p w:rsidR="00A868B1" w:rsidRPr="00A71D81" w:rsidRDefault="00A868B1" w:rsidP="00A868B1">
            <w:pPr>
              <w:jc w:val="center"/>
              <w:rPr>
                <w:rFonts w:ascii="GHEA Grapalat" w:hAnsi="GHEA Grapalat"/>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708"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852"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44"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05"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710"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42"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67"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56"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990"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57"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09" w:type="dxa"/>
          </w:tcPr>
          <w:p w:rsidR="00A868B1" w:rsidRPr="00A71D81" w:rsidRDefault="00A868B1" w:rsidP="00A868B1">
            <w:pPr>
              <w:jc w:val="center"/>
              <w:rPr>
                <w:rFonts w:ascii="GHEA Grapalat" w:hAnsi="GHEA Grapalat"/>
                <w:b/>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A868B1" w:rsidRPr="00B138F3" w:rsidTr="00A868B1">
        <w:trPr>
          <w:trHeight w:val="404"/>
          <w:jc w:val="center"/>
        </w:trPr>
        <w:tc>
          <w:tcPr>
            <w:tcW w:w="1712" w:type="dxa"/>
            <w:vAlign w:val="center"/>
          </w:tcPr>
          <w:p w:rsidR="00A868B1" w:rsidRPr="00730A03" w:rsidRDefault="00A868B1" w:rsidP="00A868B1">
            <w:pPr>
              <w:widowControl w:val="0"/>
              <w:jc w:val="center"/>
              <w:rPr>
                <w:rFonts w:ascii="GHEA Grapalat" w:hAnsi="GHEA Grapalat"/>
                <w:sz w:val="16"/>
                <w:szCs w:val="16"/>
                <w:lang w:val="en-US"/>
              </w:rPr>
            </w:pPr>
            <w:r>
              <w:rPr>
                <w:rFonts w:ascii="GHEA Grapalat" w:hAnsi="GHEA Grapalat"/>
                <w:sz w:val="16"/>
                <w:szCs w:val="16"/>
                <w:lang w:val="en-US"/>
              </w:rPr>
              <w:t>7</w:t>
            </w:r>
          </w:p>
        </w:tc>
        <w:tc>
          <w:tcPr>
            <w:tcW w:w="2115" w:type="dxa"/>
            <w:vAlign w:val="center"/>
          </w:tcPr>
          <w:p w:rsidR="00A868B1" w:rsidRPr="00F97D1C" w:rsidRDefault="00A868B1" w:rsidP="00A868B1">
            <w:pPr>
              <w:jc w:val="center"/>
              <w:rPr>
                <w:rFonts w:ascii="Arial LatArm" w:hAnsi="Arial LatArm" w:cs="Arial"/>
                <w:sz w:val="20"/>
                <w:szCs w:val="20"/>
              </w:rPr>
            </w:pPr>
            <w:r w:rsidRPr="00F97D1C">
              <w:rPr>
                <w:rFonts w:ascii="Arial LatArm" w:hAnsi="Arial LatArm" w:cs="Arial"/>
                <w:sz w:val="20"/>
                <w:szCs w:val="20"/>
              </w:rPr>
              <w:t>03221100</w:t>
            </w:r>
          </w:p>
        </w:tc>
        <w:tc>
          <w:tcPr>
            <w:tcW w:w="1454" w:type="dxa"/>
            <w:vAlign w:val="center"/>
          </w:tcPr>
          <w:p w:rsidR="00A868B1" w:rsidRPr="00905F40" w:rsidDel="007F20A9" w:rsidRDefault="00A868B1" w:rsidP="00A868B1">
            <w:pPr>
              <w:pStyle w:val="BodyTextIndent2"/>
              <w:widowControl w:val="0"/>
              <w:spacing w:after="120" w:line="240" w:lineRule="auto"/>
              <w:ind w:firstLine="0"/>
              <w:jc w:val="center"/>
              <w:rPr>
                <w:rFonts w:ascii="GHEA Grapalat" w:hAnsi="GHEA Grapalat" w:cs="Calibri"/>
                <w:color w:val="000000"/>
                <w:sz w:val="16"/>
                <w:szCs w:val="16"/>
              </w:rPr>
            </w:pPr>
            <w:r>
              <w:rPr>
                <w:rFonts w:ascii="GHEA Grapalat" w:hAnsi="GHEA Grapalat" w:cs="Calibri"/>
                <w:color w:val="000000"/>
                <w:sz w:val="16"/>
                <w:szCs w:val="16"/>
              </w:rPr>
              <w:t>Свекла</w:t>
            </w:r>
          </w:p>
        </w:tc>
        <w:tc>
          <w:tcPr>
            <w:tcW w:w="989" w:type="dxa"/>
          </w:tcPr>
          <w:p w:rsidR="00A868B1" w:rsidRPr="00A71D81" w:rsidRDefault="00A868B1" w:rsidP="00A868B1">
            <w:pPr>
              <w:jc w:val="center"/>
              <w:rPr>
                <w:rFonts w:ascii="GHEA Grapalat" w:hAnsi="GHEA Grapalat"/>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995" w:type="dxa"/>
          </w:tcPr>
          <w:p w:rsidR="00A868B1" w:rsidRPr="00A71D81" w:rsidRDefault="00A868B1" w:rsidP="00A868B1">
            <w:pPr>
              <w:jc w:val="center"/>
              <w:rPr>
                <w:rFonts w:ascii="GHEA Grapalat" w:hAnsi="GHEA Grapalat"/>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708"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852"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44"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05"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710"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42"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67"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56"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990"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57"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09" w:type="dxa"/>
          </w:tcPr>
          <w:p w:rsidR="00A868B1" w:rsidRPr="00A71D81" w:rsidRDefault="00A868B1" w:rsidP="00A868B1">
            <w:pPr>
              <w:jc w:val="center"/>
              <w:rPr>
                <w:rFonts w:ascii="GHEA Grapalat" w:hAnsi="GHEA Grapalat"/>
                <w:b/>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A868B1" w:rsidRPr="00B138F3" w:rsidTr="00A868B1">
        <w:trPr>
          <w:trHeight w:val="404"/>
          <w:jc w:val="center"/>
        </w:trPr>
        <w:tc>
          <w:tcPr>
            <w:tcW w:w="1712" w:type="dxa"/>
            <w:vAlign w:val="center"/>
          </w:tcPr>
          <w:p w:rsidR="00A868B1" w:rsidRPr="00730A03" w:rsidRDefault="00A868B1" w:rsidP="00A868B1">
            <w:pPr>
              <w:widowControl w:val="0"/>
              <w:jc w:val="center"/>
              <w:rPr>
                <w:rFonts w:ascii="GHEA Grapalat" w:hAnsi="GHEA Grapalat"/>
                <w:sz w:val="16"/>
                <w:szCs w:val="16"/>
                <w:lang w:val="en-US"/>
              </w:rPr>
            </w:pPr>
            <w:r>
              <w:rPr>
                <w:rFonts w:ascii="GHEA Grapalat" w:hAnsi="GHEA Grapalat"/>
                <w:sz w:val="16"/>
                <w:szCs w:val="16"/>
                <w:lang w:val="en-US"/>
              </w:rPr>
              <w:lastRenderedPageBreak/>
              <w:t>8</w:t>
            </w:r>
          </w:p>
        </w:tc>
        <w:tc>
          <w:tcPr>
            <w:tcW w:w="2115" w:type="dxa"/>
            <w:vAlign w:val="center"/>
          </w:tcPr>
          <w:p w:rsidR="00A868B1" w:rsidRPr="00F97D1C" w:rsidRDefault="00A868B1" w:rsidP="00A868B1">
            <w:pPr>
              <w:jc w:val="center"/>
              <w:rPr>
                <w:rFonts w:ascii="Arial LatArm" w:hAnsi="Arial LatArm" w:cs="Arial"/>
                <w:sz w:val="20"/>
                <w:szCs w:val="20"/>
              </w:rPr>
            </w:pPr>
            <w:r w:rsidRPr="00F97D1C">
              <w:rPr>
                <w:rFonts w:ascii="Arial LatArm" w:hAnsi="Arial LatArm" w:cs="Arial"/>
                <w:sz w:val="20"/>
                <w:szCs w:val="20"/>
              </w:rPr>
              <w:t>15311100</w:t>
            </w:r>
          </w:p>
        </w:tc>
        <w:tc>
          <w:tcPr>
            <w:tcW w:w="1454" w:type="dxa"/>
            <w:vAlign w:val="center"/>
          </w:tcPr>
          <w:p w:rsidR="00A868B1" w:rsidRPr="00905F40" w:rsidDel="007F20A9" w:rsidRDefault="00A868B1" w:rsidP="00A868B1">
            <w:pPr>
              <w:pStyle w:val="BodyTextIndent2"/>
              <w:widowControl w:val="0"/>
              <w:spacing w:after="120" w:line="240" w:lineRule="auto"/>
              <w:ind w:firstLine="0"/>
              <w:jc w:val="center"/>
              <w:rPr>
                <w:rFonts w:ascii="GHEA Grapalat" w:hAnsi="GHEA Grapalat" w:cs="Calibri"/>
                <w:color w:val="000000"/>
                <w:sz w:val="16"/>
                <w:szCs w:val="16"/>
              </w:rPr>
            </w:pPr>
            <w:r>
              <w:rPr>
                <w:rFonts w:ascii="GHEA Grapalat" w:hAnsi="GHEA Grapalat" w:cs="Calibri"/>
                <w:color w:val="000000"/>
                <w:sz w:val="16"/>
                <w:szCs w:val="16"/>
              </w:rPr>
              <w:t>Картофель</w:t>
            </w:r>
          </w:p>
        </w:tc>
        <w:tc>
          <w:tcPr>
            <w:tcW w:w="989" w:type="dxa"/>
          </w:tcPr>
          <w:p w:rsidR="00A868B1" w:rsidRPr="00A71D81" w:rsidRDefault="00A868B1" w:rsidP="00A868B1">
            <w:pPr>
              <w:jc w:val="center"/>
              <w:rPr>
                <w:rFonts w:ascii="GHEA Grapalat" w:hAnsi="GHEA Grapalat"/>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995" w:type="dxa"/>
          </w:tcPr>
          <w:p w:rsidR="00A868B1" w:rsidRPr="00A71D81" w:rsidRDefault="00A868B1" w:rsidP="00A868B1">
            <w:pPr>
              <w:jc w:val="center"/>
              <w:rPr>
                <w:rFonts w:ascii="GHEA Grapalat" w:hAnsi="GHEA Grapalat"/>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708"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852"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44"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05"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710"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42"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67"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56"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990"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57"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09" w:type="dxa"/>
          </w:tcPr>
          <w:p w:rsidR="00A868B1" w:rsidRPr="00A71D81" w:rsidRDefault="00A868B1" w:rsidP="00A868B1">
            <w:pPr>
              <w:jc w:val="center"/>
              <w:rPr>
                <w:rFonts w:ascii="GHEA Grapalat" w:hAnsi="GHEA Grapalat"/>
                <w:b/>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A868B1" w:rsidRPr="00B138F3" w:rsidTr="00A868B1">
        <w:trPr>
          <w:trHeight w:val="404"/>
          <w:jc w:val="center"/>
        </w:trPr>
        <w:tc>
          <w:tcPr>
            <w:tcW w:w="1712" w:type="dxa"/>
            <w:vAlign w:val="center"/>
          </w:tcPr>
          <w:p w:rsidR="00A868B1" w:rsidRPr="00730A03" w:rsidRDefault="00A868B1" w:rsidP="00A868B1">
            <w:pPr>
              <w:widowControl w:val="0"/>
              <w:jc w:val="center"/>
              <w:rPr>
                <w:rFonts w:ascii="GHEA Grapalat" w:hAnsi="GHEA Grapalat"/>
                <w:sz w:val="16"/>
                <w:szCs w:val="16"/>
                <w:lang w:val="en-US"/>
              </w:rPr>
            </w:pPr>
            <w:r>
              <w:rPr>
                <w:rFonts w:ascii="GHEA Grapalat" w:hAnsi="GHEA Grapalat"/>
                <w:sz w:val="16"/>
                <w:szCs w:val="16"/>
                <w:lang w:val="en-US"/>
              </w:rPr>
              <w:t>9</w:t>
            </w:r>
          </w:p>
        </w:tc>
        <w:tc>
          <w:tcPr>
            <w:tcW w:w="2115" w:type="dxa"/>
            <w:vAlign w:val="center"/>
          </w:tcPr>
          <w:p w:rsidR="00A868B1" w:rsidRPr="00F97D1C" w:rsidRDefault="00A868B1" w:rsidP="00A868B1">
            <w:pPr>
              <w:jc w:val="center"/>
              <w:rPr>
                <w:rFonts w:ascii="Arial LatArm" w:hAnsi="Arial LatArm" w:cs="Arial"/>
                <w:sz w:val="20"/>
                <w:szCs w:val="20"/>
              </w:rPr>
            </w:pPr>
            <w:r w:rsidRPr="00F97D1C">
              <w:rPr>
                <w:rFonts w:ascii="Arial LatArm" w:hAnsi="Arial LatArm" w:cs="Arial"/>
                <w:sz w:val="20"/>
                <w:szCs w:val="20"/>
              </w:rPr>
              <w:t>15112150</w:t>
            </w:r>
          </w:p>
        </w:tc>
        <w:tc>
          <w:tcPr>
            <w:tcW w:w="1454" w:type="dxa"/>
            <w:vAlign w:val="center"/>
          </w:tcPr>
          <w:p w:rsidR="00A868B1" w:rsidRPr="00905F40" w:rsidDel="007F20A9" w:rsidRDefault="00A868B1" w:rsidP="00A868B1">
            <w:pPr>
              <w:pStyle w:val="BodyTextIndent2"/>
              <w:widowControl w:val="0"/>
              <w:spacing w:after="120" w:line="240" w:lineRule="auto"/>
              <w:ind w:firstLine="0"/>
              <w:jc w:val="center"/>
              <w:rPr>
                <w:rFonts w:ascii="GHEA Grapalat" w:hAnsi="GHEA Grapalat" w:cs="Calibri"/>
                <w:color w:val="000000"/>
                <w:sz w:val="16"/>
                <w:szCs w:val="16"/>
              </w:rPr>
            </w:pPr>
            <w:r w:rsidRPr="00905F40">
              <w:rPr>
                <w:rFonts w:ascii="GHEA Grapalat" w:hAnsi="GHEA Grapalat" w:cs="Calibri"/>
                <w:color w:val="000000"/>
                <w:sz w:val="16"/>
                <w:szCs w:val="16"/>
              </w:rPr>
              <w:t>Куриное мясо охложденное</w:t>
            </w:r>
          </w:p>
        </w:tc>
        <w:tc>
          <w:tcPr>
            <w:tcW w:w="989" w:type="dxa"/>
          </w:tcPr>
          <w:p w:rsidR="00A868B1" w:rsidRPr="00A71D81" w:rsidRDefault="00A868B1" w:rsidP="00A868B1">
            <w:pPr>
              <w:jc w:val="center"/>
              <w:rPr>
                <w:rFonts w:ascii="GHEA Grapalat" w:hAnsi="GHEA Grapalat"/>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995" w:type="dxa"/>
          </w:tcPr>
          <w:p w:rsidR="00A868B1" w:rsidRPr="00A71D81" w:rsidRDefault="00A868B1" w:rsidP="00A868B1">
            <w:pPr>
              <w:jc w:val="center"/>
              <w:rPr>
                <w:rFonts w:ascii="GHEA Grapalat" w:hAnsi="GHEA Grapalat"/>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708"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852"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44"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05"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710"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42"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67"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56"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990"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57"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09" w:type="dxa"/>
          </w:tcPr>
          <w:p w:rsidR="00A868B1" w:rsidRPr="00A71D81" w:rsidRDefault="00A868B1" w:rsidP="00A868B1">
            <w:pPr>
              <w:jc w:val="center"/>
              <w:rPr>
                <w:rFonts w:ascii="GHEA Grapalat" w:hAnsi="GHEA Grapalat"/>
                <w:b/>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A868B1" w:rsidRPr="00B138F3" w:rsidTr="00A868B1">
        <w:trPr>
          <w:trHeight w:val="404"/>
          <w:jc w:val="center"/>
        </w:trPr>
        <w:tc>
          <w:tcPr>
            <w:tcW w:w="1712" w:type="dxa"/>
            <w:vAlign w:val="center"/>
          </w:tcPr>
          <w:p w:rsidR="00A868B1" w:rsidRPr="00730A03" w:rsidRDefault="00A868B1" w:rsidP="00A868B1">
            <w:pPr>
              <w:widowControl w:val="0"/>
              <w:jc w:val="center"/>
              <w:rPr>
                <w:rFonts w:ascii="GHEA Grapalat" w:hAnsi="GHEA Grapalat"/>
                <w:sz w:val="16"/>
                <w:szCs w:val="16"/>
                <w:lang w:val="en-US"/>
              </w:rPr>
            </w:pPr>
            <w:r>
              <w:rPr>
                <w:rFonts w:ascii="GHEA Grapalat" w:hAnsi="GHEA Grapalat"/>
                <w:sz w:val="16"/>
                <w:szCs w:val="16"/>
                <w:lang w:val="en-US"/>
              </w:rPr>
              <w:t>10</w:t>
            </w:r>
          </w:p>
        </w:tc>
        <w:tc>
          <w:tcPr>
            <w:tcW w:w="2115" w:type="dxa"/>
            <w:vAlign w:val="center"/>
          </w:tcPr>
          <w:p w:rsidR="00A868B1" w:rsidRPr="00F97D1C" w:rsidRDefault="00A868B1" w:rsidP="00A868B1">
            <w:pPr>
              <w:jc w:val="center"/>
              <w:rPr>
                <w:rFonts w:ascii="Arial LatArm" w:hAnsi="Arial LatArm" w:cs="Arial"/>
                <w:sz w:val="20"/>
                <w:szCs w:val="20"/>
              </w:rPr>
            </w:pPr>
            <w:r w:rsidRPr="00F97D1C">
              <w:rPr>
                <w:rFonts w:ascii="Arial LatArm" w:hAnsi="Arial LatArm" w:cs="Arial"/>
                <w:sz w:val="20"/>
                <w:szCs w:val="20"/>
              </w:rPr>
              <w:t>15811100</w:t>
            </w:r>
          </w:p>
        </w:tc>
        <w:tc>
          <w:tcPr>
            <w:tcW w:w="1454" w:type="dxa"/>
            <w:vAlign w:val="center"/>
          </w:tcPr>
          <w:p w:rsidR="00A868B1" w:rsidRPr="00905F40" w:rsidDel="007F20A9" w:rsidRDefault="00A868B1" w:rsidP="00A868B1">
            <w:pPr>
              <w:pStyle w:val="BodyTextIndent2"/>
              <w:widowControl w:val="0"/>
              <w:spacing w:after="120" w:line="240" w:lineRule="auto"/>
              <w:ind w:firstLine="0"/>
              <w:jc w:val="center"/>
              <w:rPr>
                <w:rFonts w:ascii="GHEA Grapalat" w:hAnsi="GHEA Grapalat" w:cs="Calibri"/>
                <w:color w:val="000000"/>
                <w:sz w:val="16"/>
                <w:szCs w:val="16"/>
              </w:rPr>
            </w:pPr>
            <w:r>
              <w:rPr>
                <w:rFonts w:ascii="GHEA Grapalat" w:hAnsi="GHEA Grapalat" w:cs="Calibri"/>
                <w:color w:val="000000"/>
                <w:sz w:val="16"/>
                <w:szCs w:val="16"/>
              </w:rPr>
              <w:t>Хлеб</w:t>
            </w:r>
          </w:p>
        </w:tc>
        <w:tc>
          <w:tcPr>
            <w:tcW w:w="989" w:type="dxa"/>
          </w:tcPr>
          <w:p w:rsidR="00A868B1" w:rsidRPr="00A71D81" w:rsidRDefault="00A868B1" w:rsidP="00A868B1">
            <w:pPr>
              <w:jc w:val="center"/>
              <w:rPr>
                <w:rFonts w:ascii="GHEA Grapalat" w:hAnsi="GHEA Grapalat"/>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995" w:type="dxa"/>
          </w:tcPr>
          <w:p w:rsidR="00A868B1" w:rsidRPr="00A71D81" w:rsidRDefault="00A868B1" w:rsidP="00A868B1">
            <w:pPr>
              <w:jc w:val="center"/>
              <w:rPr>
                <w:rFonts w:ascii="GHEA Grapalat" w:hAnsi="GHEA Grapalat"/>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708"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852"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44"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05"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710"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42"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67"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56"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990"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57"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09" w:type="dxa"/>
          </w:tcPr>
          <w:p w:rsidR="00A868B1" w:rsidRPr="00A71D81" w:rsidRDefault="00A868B1" w:rsidP="00A868B1">
            <w:pPr>
              <w:jc w:val="center"/>
              <w:rPr>
                <w:rFonts w:ascii="GHEA Grapalat" w:hAnsi="GHEA Grapalat"/>
                <w:b/>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A868B1" w:rsidRPr="00B138F3" w:rsidTr="00A868B1">
        <w:trPr>
          <w:trHeight w:val="404"/>
          <w:jc w:val="center"/>
        </w:trPr>
        <w:tc>
          <w:tcPr>
            <w:tcW w:w="1712" w:type="dxa"/>
            <w:vAlign w:val="center"/>
          </w:tcPr>
          <w:p w:rsidR="00A868B1" w:rsidRPr="00730A03" w:rsidRDefault="00A868B1" w:rsidP="00A868B1">
            <w:pPr>
              <w:widowControl w:val="0"/>
              <w:jc w:val="center"/>
              <w:rPr>
                <w:rFonts w:ascii="GHEA Grapalat" w:hAnsi="GHEA Grapalat"/>
                <w:sz w:val="16"/>
                <w:szCs w:val="16"/>
                <w:lang w:val="en-US"/>
              </w:rPr>
            </w:pPr>
            <w:r>
              <w:rPr>
                <w:rFonts w:ascii="GHEA Grapalat" w:hAnsi="GHEA Grapalat"/>
                <w:sz w:val="16"/>
                <w:szCs w:val="16"/>
                <w:lang w:val="en-US"/>
              </w:rPr>
              <w:t>11</w:t>
            </w:r>
          </w:p>
        </w:tc>
        <w:tc>
          <w:tcPr>
            <w:tcW w:w="2115" w:type="dxa"/>
            <w:vAlign w:val="center"/>
          </w:tcPr>
          <w:p w:rsidR="00A868B1" w:rsidRPr="00F97D1C" w:rsidRDefault="00A868B1" w:rsidP="00A868B1">
            <w:pPr>
              <w:jc w:val="center"/>
              <w:rPr>
                <w:rFonts w:ascii="Arial LatArm" w:hAnsi="Arial LatArm" w:cs="Arial"/>
                <w:sz w:val="20"/>
                <w:szCs w:val="20"/>
              </w:rPr>
            </w:pPr>
            <w:r w:rsidRPr="00F97D1C">
              <w:rPr>
                <w:rFonts w:ascii="Arial LatArm" w:hAnsi="Arial LatArm" w:cs="Arial"/>
                <w:sz w:val="20"/>
                <w:szCs w:val="20"/>
              </w:rPr>
              <w:t>15616000</w:t>
            </w:r>
          </w:p>
        </w:tc>
        <w:tc>
          <w:tcPr>
            <w:tcW w:w="1454" w:type="dxa"/>
            <w:vAlign w:val="center"/>
          </w:tcPr>
          <w:p w:rsidR="00A868B1" w:rsidRPr="00905F40" w:rsidDel="007F20A9" w:rsidRDefault="00A868B1" w:rsidP="00A868B1">
            <w:pPr>
              <w:pStyle w:val="BodyTextIndent2"/>
              <w:widowControl w:val="0"/>
              <w:spacing w:after="120" w:line="240" w:lineRule="auto"/>
              <w:ind w:firstLine="0"/>
              <w:jc w:val="center"/>
              <w:rPr>
                <w:rFonts w:ascii="GHEA Grapalat" w:hAnsi="GHEA Grapalat" w:cs="Calibri"/>
                <w:color w:val="000000"/>
                <w:sz w:val="16"/>
                <w:szCs w:val="16"/>
              </w:rPr>
            </w:pPr>
            <w:r>
              <w:rPr>
                <w:rFonts w:ascii="GHEA Grapalat" w:hAnsi="GHEA Grapalat" w:cs="Calibri"/>
                <w:color w:val="000000"/>
                <w:sz w:val="16"/>
                <w:szCs w:val="16"/>
              </w:rPr>
              <w:t>Гречка</w:t>
            </w:r>
          </w:p>
        </w:tc>
        <w:tc>
          <w:tcPr>
            <w:tcW w:w="989" w:type="dxa"/>
          </w:tcPr>
          <w:p w:rsidR="00A868B1" w:rsidRPr="00A71D81" w:rsidRDefault="00A868B1" w:rsidP="00A868B1">
            <w:pPr>
              <w:jc w:val="center"/>
              <w:rPr>
                <w:rFonts w:ascii="GHEA Grapalat" w:hAnsi="GHEA Grapalat"/>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995" w:type="dxa"/>
          </w:tcPr>
          <w:p w:rsidR="00A868B1" w:rsidRPr="00A71D81" w:rsidRDefault="00A868B1" w:rsidP="00A868B1">
            <w:pPr>
              <w:jc w:val="center"/>
              <w:rPr>
                <w:rFonts w:ascii="GHEA Grapalat" w:hAnsi="GHEA Grapalat"/>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708"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852"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44"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05"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710"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42"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67"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56"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990"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57"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09" w:type="dxa"/>
          </w:tcPr>
          <w:p w:rsidR="00A868B1" w:rsidRPr="00A71D81" w:rsidRDefault="00A868B1" w:rsidP="00A868B1">
            <w:pPr>
              <w:jc w:val="center"/>
              <w:rPr>
                <w:rFonts w:ascii="GHEA Grapalat" w:hAnsi="GHEA Grapalat"/>
                <w:b/>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A868B1" w:rsidRPr="00B138F3" w:rsidTr="00A868B1">
        <w:trPr>
          <w:trHeight w:val="404"/>
          <w:jc w:val="center"/>
        </w:trPr>
        <w:tc>
          <w:tcPr>
            <w:tcW w:w="1712" w:type="dxa"/>
            <w:vAlign w:val="center"/>
          </w:tcPr>
          <w:p w:rsidR="00A868B1" w:rsidRPr="00730A03" w:rsidRDefault="00A868B1" w:rsidP="00A868B1">
            <w:pPr>
              <w:widowControl w:val="0"/>
              <w:jc w:val="center"/>
              <w:rPr>
                <w:rFonts w:ascii="GHEA Grapalat" w:hAnsi="GHEA Grapalat"/>
                <w:sz w:val="16"/>
                <w:szCs w:val="16"/>
                <w:lang w:val="en-US"/>
              </w:rPr>
            </w:pPr>
            <w:r>
              <w:rPr>
                <w:rFonts w:ascii="GHEA Grapalat" w:hAnsi="GHEA Grapalat"/>
                <w:sz w:val="16"/>
                <w:szCs w:val="16"/>
                <w:lang w:val="en-US"/>
              </w:rPr>
              <w:t>12</w:t>
            </w:r>
          </w:p>
        </w:tc>
        <w:tc>
          <w:tcPr>
            <w:tcW w:w="2115" w:type="dxa"/>
            <w:vAlign w:val="center"/>
          </w:tcPr>
          <w:p w:rsidR="00A868B1" w:rsidRPr="00F97D1C" w:rsidRDefault="00A868B1" w:rsidP="00A868B1">
            <w:pPr>
              <w:jc w:val="center"/>
              <w:rPr>
                <w:rFonts w:ascii="Arial LatArm" w:hAnsi="Arial LatArm" w:cs="Arial"/>
                <w:sz w:val="20"/>
                <w:szCs w:val="20"/>
              </w:rPr>
            </w:pPr>
            <w:r w:rsidRPr="00F97D1C">
              <w:rPr>
                <w:rFonts w:ascii="Arial LatArm" w:hAnsi="Arial LatArm" w:cs="Arial"/>
                <w:sz w:val="20"/>
                <w:szCs w:val="20"/>
              </w:rPr>
              <w:t>3142510</w:t>
            </w:r>
          </w:p>
        </w:tc>
        <w:tc>
          <w:tcPr>
            <w:tcW w:w="1454" w:type="dxa"/>
            <w:vAlign w:val="center"/>
          </w:tcPr>
          <w:p w:rsidR="00A868B1" w:rsidRPr="00905F40" w:rsidDel="007F20A9" w:rsidRDefault="00A868B1" w:rsidP="00A868B1">
            <w:pPr>
              <w:pStyle w:val="BodyTextIndent2"/>
              <w:widowControl w:val="0"/>
              <w:spacing w:after="120" w:line="240" w:lineRule="auto"/>
              <w:ind w:firstLine="0"/>
              <w:jc w:val="center"/>
              <w:rPr>
                <w:rFonts w:ascii="GHEA Grapalat" w:hAnsi="GHEA Grapalat" w:cs="Calibri"/>
                <w:color w:val="000000"/>
                <w:sz w:val="16"/>
                <w:szCs w:val="16"/>
              </w:rPr>
            </w:pPr>
            <w:r>
              <w:rPr>
                <w:rFonts w:ascii="GHEA Grapalat" w:hAnsi="GHEA Grapalat" w:cs="Calibri"/>
                <w:color w:val="000000"/>
                <w:sz w:val="16"/>
                <w:szCs w:val="16"/>
              </w:rPr>
              <w:t>Яйцо</w:t>
            </w:r>
          </w:p>
        </w:tc>
        <w:tc>
          <w:tcPr>
            <w:tcW w:w="989" w:type="dxa"/>
          </w:tcPr>
          <w:p w:rsidR="00A868B1" w:rsidRPr="00A71D81" w:rsidRDefault="00A868B1" w:rsidP="00A868B1">
            <w:pPr>
              <w:jc w:val="center"/>
              <w:rPr>
                <w:rFonts w:ascii="GHEA Grapalat" w:hAnsi="GHEA Grapalat"/>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995" w:type="dxa"/>
          </w:tcPr>
          <w:p w:rsidR="00A868B1" w:rsidRPr="00A71D81" w:rsidRDefault="00A868B1" w:rsidP="00A868B1">
            <w:pPr>
              <w:jc w:val="center"/>
              <w:rPr>
                <w:rFonts w:ascii="GHEA Grapalat" w:hAnsi="GHEA Grapalat"/>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708"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852"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44"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05"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710"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42"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67"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56"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990"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57"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09" w:type="dxa"/>
          </w:tcPr>
          <w:p w:rsidR="00A868B1" w:rsidRPr="00A71D81" w:rsidRDefault="00A868B1" w:rsidP="00A868B1">
            <w:pPr>
              <w:jc w:val="center"/>
              <w:rPr>
                <w:rFonts w:ascii="GHEA Grapalat" w:hAnsi="GHEA Grapalat"/>
                <w:b/>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A868B1" w:rsidRPr="00B138F3" w:rsidTr="00A868B1">
        <w:trPr>
          <w:trHeight w:val="404"/>
          <w:jc w:val="center"/>
        </w:trPr>
        <w:tc>
          <w:tcPr>
            <w:tcW w:w="1712" w:type="dxa"/>
            <w:vAlign w:val="center"/>
          </w:tcPr>
          <w:p w:rsidR="00A868B1" w:rsidRPr="00730A03" w:rsidRDefault="00A868B1" w:rsidP="00A868B1">
            <w:pPr>
              <w:widowControl w:val="0"/>
              <w:jc w:val="center"/>
              <w:rPr>
                <w:rFonts w:ascii="GHEA Grapalat" w:hAnsi="GHEA Grapalat"/>
                <w:sz w:val="16"/>
                <w:szCs w:val="16"/>
                <w:lang w:val="en-US"/>
              </w:rPr>
            </w:pPr>
            <w:r>
              <w:rPr>
                <w:rFonts w:ascii="GHEA Grapalat" w:hAnsi="GHEA Grapalat"/>
                <w:sz w:val="16"/>
                <w:szCs w:val="16"/>
                <w:lang w:val="en-US"/>
              </w:rPr>
              <w:t>13</w:t>
            </w:r>
          </w:p>
        </w:tc>
        <w:tc>
          <w:tcPr>
            <w:tcW w:w="2115" w:type="dxa"/>
            <w:vAlign w:val="center"/>
          </w:tcPr>
          <w:p w:rsidR="00A868B1" w:rsidRPr="00F97D1C" w:rsidRDefault="00A868B1" w:rsidP="00A868B1">
            <w:pPr>
              <w:jc w:val="center"/>
              <w:rPr>
                <w:rFonts w:ascii="Arial LatArm" w:hAnsi="Arial LatArm" w:cs="Arial"/>
                <w:sz w:val="20"/>
                <w:szCs w:val="20"/>
              </w:rPr>
            </w:pPr>
            <w:r w:rsidRPr="00F97D1C">
              <w:rPr>
                <w:rFonts w:ascii="Arial LatArm" w:hAnsi="Arial LatArm" w:cs="Arial"/>
                <w:sz w:val="20"/>
                <w:szCs w:val="20"/>
              </w:rPr>
              <w:t>15851100</w:t>
            </w:r>
          </w:p>
        </w:tc>
        <w:tc>
          <w:tcPr>
            <w:tcW w:w="1454" w:type="dxa"/>
            <w:vAlign w:val="center"/>
          </w:tcPr>
          <w:p w:rsidR="00A868B1" w:rsidRPr="00905F40" w:rsidDel="007F20A9" w:rsidRDefault="00A868B1" w:rsidP="00A868B1">
            <w:pPr>
              <w:pStyle w:val="BodyTextIndent2"/>
              <w:widowControl w:val="0"/>
              <w:spacing w:after="120" w:line="240" w:lineRule="auto"/>
              <w:ind w:firstLine="0"/>
              <w:jc w:val="center"/>
              <w:rPr>
                <w:rFonts w:ascii="GHEA Grapalat" w:hAnsi="GHEA Grapalat" w:cs="Calibri"/>
                <w:color w:val="000000"/>
                <w:sz w:val="16"/>
                <w:szCs w:val="16"/>
              </w:rPr>
            </w:pPr>
            <w:r w:rsidRPr="00905F40">
              <w:rPr>
                <w:rFonts w:ascii="GHEA Grapalat" w:hAnsi="GHEA Grapalat" w:cs="Calibri"/>
                <w:color w:val="000000"/>
                <w:sz w:val="16"/>
                <w:szCs w:val="16"/>
              </w:rPr>
              <w:t>Макароны</w:t>
            </w:r>
          </w:p>
        </w:tc>
        <w:tc>
          <w:tcPr>
            <w:tcW w:w="989" w:type="dxa"/>
          </w:tcPr>
          <w:p w:rsidR="00A868B1" w:rsidRPr="00A71D81" w:rsidRDefault="00A868B1" w:rsidP="00A868B1">
            <w:pPr>
              <w:jc w:val="center"/>
              <w:rPr>
                <w:rFonts w:ascii="GHEA Grapalat" w:hAnsi="GHEA Grapalat"/>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995" w:type="dxa"/>
          </w:tcPr>
          <w:p w:rsidR="00A868B1" w:rsidRPr="00A71D81" w:rsidRDefault="00A868B1" w:rsidP="00A868B1">
            <w:pPr>
              <w:jc w:val="center"/>
              <w:rPr>
                <w:rFonts w:ascii="GHEA Grapalat" w:hAnsi="GHEA Grapalat"/>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708"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852"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44"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05"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710"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42"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67"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56"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990"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57"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09" w:type="dxa"/>
          </w:tcPr>
          <w:p w:rsidR="00A868B1" w:rsidRPr="00A71D81" w:rsidRDefault="00A868B1" w:rsidP="00A868B1">
            <w:pPr>
              <w:jc w:val="center"/>
              <w:rPr>
                <w:rFonts w:ascii="GHEA Grapalat" w:hAnsi="GHEA Grapalat"/>
                <w:b/>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A868B1" w:rsidRPr="00B138F3" w:rsidTr="00A868B1">
        <w:trPr>
          <w:trHeight w:val="404"/>
          <w:jc w:val="center"/>
        </w:trPr>
        <w:tc>
          <w:tcPr>
            <w:tcW w:w="1712" w:type="dxa"/>
            <w:vAlign w:val="center"/>
          </w:tcPr>
          <w:p w:rsidR="00A868B1" w:rsidRPr="00730A03" w:rsidRDefault="00A868B1" w:rsidP="00A868B1">
            <w:pPr>
              <w:widowControl w:val="0"/>
              <w:jc w:val="center"/>
              <w:rPr>
                <w:rFonts w:ascii="GHEA Grapalat" w:hAnsi="GHEA Grapalat"/>
                <w:sz w:val="16"/>
                <w:szCs w:val="16"/>
                <w:lang w:val="en-US"/>
              </w:rPr>
            </w:pPr>
            <w:r>
              <w:rPr>
                <w:rFonts w:ascii="GHEA Grapalat" w:hAnsi="GHEA Grapalat"/>
                <w:sz w:val="16"/>
                <w:szCs w:val="16"/>
                <w:lang w:val="en-US"/>
              </w:rPr>
              <w:t>14</w:t>
            </w:r>
          </w:p>
        </w:tc>
        <w:tc>
          <w:tcPr>
            <w:tcW w:w="2115" w:type="dxa"/>
            <w:vAlign w:val="center"/>
          </w:tcPr>
          <w:p w:rsidR="00A868B1" w:rsidRPr="00F97D1C" w:rsidRDefault="00A868B1" w:rsidP="00A868B1">
            <w:pPr>
              <w:jc w:val="center"/>
              <w:rPr>
                <w:rFonts w:ascii="Arial LatArm" w:hAnsi="Arial LatArm" w:cs="Arial"/>
                <w:sz w:val="20"/>
                <w:szCs w:val="20"/>
              </w:rPr>
            </w:pPr>
            <w:r w:rsidRPr="00F97D1C">
              <w:rPr>
                <w:rFonts w:ascii="Arial LatArm" w:hAnsi="Arial LatArm" w:cs="Arial"/>
                <w:sz w:val="20"/>
                <w:szCs w:val="20"/>
              </w:rPr>
              <w:t>15331154</w:t>
            </w:r>
          </w:p>
        </w:tc>
        <w:tc>
          <w:tcPr>
            <w:tcW w:w="1454" w:type="dxa"/>
            <w:vAlign w:val="center"/>
          </w:tcPr>
          <w:p w:rsidR="00A868B1" w:rsidRPr="00905F40" w:rsidDel="007F20A9" w:rsidRDefault="00A868B1" w:rsidP="00A868B1">
            <w:pPr>
              <w:pStyle w:val="BodyTextIndent2"/>
              <w:widowControl w:val="0"/>
              <w:spacing w:after="120" w:line="240" w:lineRule="auto"/>
              <w:ind w:firstLine="0"/>
              <w:jc w:val="center"/>
              <w:rPr>
                <w:rFonts w:ascii="GHEA Grapalat" w:hAnsi="GHEA Grapalat" w:cs="Calibri"/>
                <w:color w:val="000000"/>
                <w:sz w:val="16"/>
                <w:szCs w:val="16"/>
              </w:rPr>
            </w:pPr>
            <w:r>
              <w:rPr>
                <w:rFonts w:ascii="GHEA Grapalat" w:hAnsi="GHEA Grapalat" w:cs="Calibri"/>
                <w:color w:val="000000"/>
                <w:sz w:val="16"/>
                <w:szCs w:val="16"/>
              </w:rPr>
              <w:t>Горох</w:t>
            </w:r>
          </w:p>
        </w:tc>
        <w:tc>
          <w:tcPr>
            <w:tcW w:w="989" w:type="dxa"/>
          </w:tcPr>
          <w:p w:rsidR="00A868B1" w:rsidRPr="00A71D81" w:rsidRDefault="00A868B1" w:rsidP="00A868B1">
            <w:pPr>
              <w:jc w:val="center"/>
              <w:rPr>
                <w:rFonts w:ascii="GHEA Grapalat" w:hAnsi="GHEA Grapalat"/>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995" w:type="dxa"/>
          </w:tcPr>
          <w:p w:rsidR="00A868B1" w:rsidRPr="00A71D81" w:rsidRDefault="00A868B1" w:rsidP="00A868B1">
            <w:pPr>
              <w:jc w:val="center"/>
              <w:rPr>
                <w:rFonts w:ascii="GHEA Grapalat" w:hAnsi="GHEA Grapalat"/>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708"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852"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44"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05"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710"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42"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67"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56"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990"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57"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09" w:type="dxa"/>
          </w:tcPr>
          <w:p w:rsidR="00A868B1" w:rsidRPr="00A71D81" w:rsidRDefault="00A868B1" w:rsidP="00A868B1">
            <w:pPr>
              <w:jc w:val="center"/>
              <w:rPr>
                <w:rFonts w:ascii="GHEA Grapalat" w:hAnsi="GHEA Grapalat"/>
                <w:b/>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A868B1" w:rsidRPr="00B138F3" w:rsidTr="00A868B1">
        <w:trPr>
          <w:trHeight w:val="404"/>
          <w:jc w:val="center"/>
        </w:trPr>
        <w:tc>
          <w:tcPr>
            <w:tcW w:w="1712" w:type="dxa"/>
            <w:vAlign w:val="center"/>
          </w:tcPr>
          <w:p w:rsidR="00A868B1" w:rsidRPr="00730A03" w:rsidRDefault="00A868B1" w:rsidP="00A868B1">
            <w:pPr>
              <w:widowControl w:val="0"/>
              <w:jc w:val="center"/>
              <w:rPr>
                <w:rFonts w:ascii="GHEA Grapalat" w:hAnsi="GHEA Grapalat"/>
                <w:sz w:val="16"/>
                <w:szCs w:val="16"/>
                <w:lang w:val="en-US"/>
              </w:rPr>
            </w:pPr>
            <w:r>
              <w:rPr>
                <w:rFonts w:ascii="GHEA Grapalat" w:hAnsi="GHEA Grapalat"/>
                <w:sz w:val="16"/>
                <w:szCs w:val="16"/>
                <w:lang w:val="en-US"/>
              </w:rPr>
              <w:t>15</w:t>
            </w:r>
          </w:p>
        </w:tc>
        <w:tc>
          <w:tcPr>
            <w:tcW w:w="2115" w:type="dxa"/>
            <w:vAlign w:val="center"/>
          </w:tcPr>
          <w:p w:rsidR="00A868B1" w:rsidRPr="00F97D1C" w:rsidRDefault="00A868B1" w:rsidP="00A868B1">
            <w:pPr>
              <w:jc w:val="center"/>
              <w:rPr>
                <w:rFonts w:ascii="Arial LatArm" w:hAnsi="Arial LatArm" w:cs="Arial"/>
                <w:sz w:val="20"/>
                <w:szCs w:val="20"/>
              </w:rPr>
            </w:pPr>
            <w:r w:rsidRPr="00F97D1C">
              <w:rPr>
                <w:rFonts w:ascii="Arial LatArm" w:hAnsi="Arial LatArm" w:cs="Arial"/>
                <w:sz w:val="20"/>
                <w:szCs w:val="20"/>
              </w:rPr>
              <w:t>15331153</w:t>
            </w:r>
          </w:p>
        </w:tc>
        <w:tc>
          <w:tcPr>
            <w:tcW w:w="1454" w:type="dxa"/>
            <w:vAlign w:val="center"/>
          </w:tcPr>
          <w:p w:rsidR="00A868B1" w:rsidRPr="00905F40" w:rsidDel="007F20A9" w:rsidRDefault="00A868B1" w:rsidP="00A868B1">
            <w:pPr>
              <w:pStyle w:val="BodyTextIndent2"/>
              <w:widowControl w:val="0"/>
              <w:spacing w:after="120" w:line="240" w:lineRule="auto"/>
              <w:ind w:firstLine="0"/>
              <w:jc w:val="center"/>
              <w:rPr>
                <w:rFonts w:ascii="GHEA Grapalat" w:hAnsi="GHEA Grapalat" w:cs="Calibri"/>
                <w:color w:val="000000"/>
                <w:sz w:val="16"/>
                <w:szCs w:val="16"/>
              </w:rPr>
            </w:pPr>
            <w:r>
              <w:rPr>
                <w:rFonts w:ascii="GHEA Grapalat" w:hAnsi="GHEA Grapalat" w:cs="Calibri"/>
                <w:color w:val="000000"/>
                <w:sz w:val="16"/>
                <w:szCs w:val="16"/>
              </w:rPr>
              <w:t>Чечевица</w:t>
            </w:r>
          </w:p>
        </w:tc>
        <w:tc>
          <w:tcPr>
            <w:tcW w:w="989" w:type="dxa"/>
          </w:tcPr>
          <w:p w:rsidR="00A868B1" w:rsidRPr="00A71D81" w:rsidRDefault="00A868B1" w:rsidP="00A868B1">
            <w:pPr>
              <w:jc w:val="center"/>
              <w:rPr>
                <w:rFonts w:ascii="GHEA Grapalat" w:hAnsi="GHEA Grapalat"/>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995" w:type="dxa"/>
          </w:tcPr>
          <w:p w:rsidR="00A868B1" w:rsidRPr="00A71D81" w:rsidRDefault="00A868B1" w:rsidP="00A868B1">
            <w:pPr>
              <w:jc w:val="center"/>
              <w:rPr>
                <w:rFonts w:ascii="GHEA Grapalat" w:hAnsi="GHEA Grapalat"/>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708"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852"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44"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05"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710"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42"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67"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56"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990"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57"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09" w:type="dxa"/>
          </w:tcPr>
          <w:p w:rsidR="00A868B1" w:rsidRPr="00A71D81" w:rsidRDefault="00A868B1" w:rsidP="00A868B1">
            <w:pPr>
              <w:jc w:val="center"/>
              <w:rPr>
                <w:rFonts w:ascii="GHEA Grapalat" w:hAnsi="GHEA Grapalat"/>
                <w:b/>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A868B1" w:rsidRPr="00B138F3" w:rsidTr="00A868B1">
        <w:trPr>
          <w:trHeight w:val="404"/>
          <w:jc w:val="center"/>
        </w:trPr>
        <w:tc>
          <w:tcPr>
            <w:tcW w:w="1712" w:type="dxa"/>
            <w:vAlign w:val="center"/>
          </w:tcPr>
          <w:p w:rsidR="00A868B1" w:rsidRPr="00730A03" w:rsidRDefault="00A868B1" w:rsidP="00A868B1">
            <w:pPr>
              <w:widowControl w:val="0"/>
              <w:jc w:val="center"/>
              <w:rPr>
                <w:rFonts w:ascii="GHEA Grapalat" w:hAnsi="GHEA Grapalat"/>
                <w:sz w:val="16"/>
                <w:szCs w:val="16"/>
                <w:lang w:val="en-US"/>
              </w:rPr>
            </w:pPr>
            <w:r>
              <w:rPr>
                <w:rFonts w:ascii="GHEA Grapalat" w:hAnsi="GHEA Grapalat"/>
                <w:sz w:val="16"/>
                <w:szCs w:val="16"/>
                <w:lang w:val="en-US"/>
              </w:rPr>
              <w:t>16</w:t>
            </w:r>
          </w:p>
        </w:tc>
        <w:tc>
          <w:tcPr>
            <w:tcW w:w="2115" w:type="dxa"/>
            <w:vAlign w:val="center"/>
          </w:tcPr>
          <w:p w:rsidR="00A868B1" w:rsidRPr="00F97D1C" w:rsidRDefault="00A868B1" w:rsidP="00A868B1">
            <w:pPr>
              <w:jc w:val="center"/>
              <w:rPr>
                <w:rFonts w:ascii="Arial LatArm" w:hAnsi="Arial LatArm" w:cs="Arial"/>
                <w:sz w:val="20"/>
                <w:szCs w:val="20"/>
              </w:rPr>
            </w:pPr>
            <w:r w:rsidRPr="00F97D1C">
              <w:rPr>
                <w:rFonts w:ascii="Arial LatArm" w:hAnsi="Arial LatArm" w:cs="Arial"/>
                <w:sz w:val="20"/>
                <w:szCs w:val="20"/>
              </w:rPr>
              <w:t>15541200</w:t>
            </w:r>
          </w:p>
        </w:tc>
        <w:tc>
          <w:tcPr>
            <w:tcW w:w="1454" w:type="dxa"/>
            <w:vAlign w:val="center"/>
          </w:tcPr>
          <w:p w:rsidR="00A868B1" w:rsidRPr="00905F40" w:rsidDel="007F20A9" w:rsidRDefault="00A868B1" w:rsidP="00A868B1">
            <w:pPr>
              <w:pStyle w:val="BodyTextIndent2"/>
              <w:widowControl w:val="0"/>
              <w:spacing w:after="120" w:line="240" w:lineRule="auto"/>
              <w:ind w:firstLine="0"/>
              <w:jc w:val="center"/>
              <w:rPr>
                <w:rFonts w:ascii="GHEA Grapalat" w:hAnsi="GHEA Grapalat" w:cs="Calibri"/>
                <w:color w:val="000000"/>
                <w:sz w:val="16"/>
                <w:szCs w:val="16"/>
              </w:rPr>
            </w:pPr>
            <w:r>
              <w:rPr>
                <w:rFonts w:ascii="GHEA Grapalat" w:hAnsi="GHEA Grapalat" w:cs="Calibri"/>
                <w:color w:val="000000"/>
                <w:sz w:val="16"/>
                <w:szCs w:val="16"/>
              </w:rPr>
              <w:t>Сыр Чанах</w:t>
            </w:r>
          </w:p>
        </w:tc>
        <w:tc>
          <w:tcPr>
            <w:tcW w:w="989" w:type="dxa"/>
          </w:tcPr>
          <w:p w:rsidR="00A868B1" w:rsidRPr="00A71D81" w:rsidRDefault="00A868B1" w:rsidP="00A868B1">
            <w:pPr>
              <w:jc w:val="center"/>
              <w:rPr>
                <w:rFonts w:ascii="GHEA Grapalat" w:hAnsi="GHEA Grapalat"/>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995" w:type="dxa"/>
          </w:tcPr>
          <w:p w:rsidR="00A868B1" w:rsidRPr="00A71D81" w:rsidRDefault="00A868B1" w:rsidP="00A868B1">
            <w:pPr>
              <w:jc w:val="center"/>
              <w:rPr>
                <w:rFonts w:ascii="GHEA Grapalat" w:hAnsi="GHEA Grapalat"/>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708"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852"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44"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05"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710"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42"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67"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56"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990"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57"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09" w:type="dxa"/>
          </w:tcPr>
          <w:p w:rsidR="00A868B1" w:rsidRPr="00A71D81" w:rsidRDefault="00A868B1" w:rsidP="00A868B1">
            <w:pPr>
              <w:jc w:val="center"/>
              <w:rPr>
                <w:rFonts w:ascii="GHEA Grapalat" w:hAnsi="GHEA Grapalat"/>
                <w:b/>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A868B1" w:rsidRPr="00B138F3" w:rsidTr="00A868B1">
        <w:trPr>
          <w:trHeight w:val="404"/>
          <w:jc w:val="center"/>
        </w:trPr>
        <w:tc>
          <w:tcPr>
            <w:tcW w:w="1712" w:type="dxa"/>
            <w:vAlign w:val="center"/>
          </w:tcPr>
          <w:p w:rsidR="00A868B1" w:rsidRPr="00730A03" w:rsidRDefault="00A868B1" w:rsidP="00A868B1">
            <w:pPr>
              <w:widowControl w:val="0"/>
              <w:jc w:val="center"/>
              <w:rPr>
                <w:rFonts w:ascii="GHEA Grapalat" w:hAnsi="GHEA Grapalat"/>
                <w:sz w:val="16"/>
                <w:szCs w:val="16"/>
                <w:lang w:val="en-US"/>
              </w:rPr>
            </w:pPr>
            <w:r>
              <w:rPr>
                <w:rFonts w:ascii="GHEA Grapalat" w:hAnsi="GHEA Grapalat"/>
                <w:sz w:val="16"/>
                <w:szCs w:val="16"/>
                <w:lang w:val="en-US"/>
              </w:rPr>
              <w:t>17</w:t>
            </w:r>
          </w:p>
        </w:tc>
        <w:tc>
          <w:tcPr>
            <w:tcW w:w="2115" w:type="dxa"/>
            <w:vAlign w:val="center"/>
          </w:tcPr>
          <w:p w:rsidR="00A868B1" w:rsidRPr="00F97D1C" w:rsidRDefault="00A868B1" w:rsidP="00A868B1">
            <w:pPr>
              <w:jc w:val="center"/>
              <w:rPr>
                <w:rFonts w:ascii="Arial LatArm" w:hAnsi="Arial LatArm" w:cs="Arial"/>
                <w:sz w:val="20"/>
                <w:szCs w:val="20"/>
              </w:rPr>
            </w:pPr>
            <w:r w:rsidRPr="00F97D1C">
              <w:rPr>
                <w:rFonts w:ascii="Arial LatArm" w:hAnsi="Arial LatArm" w:cs="Arial"/>
                <w:sz w:val="20"/>
                <w:szCs w:val="20"/>
              </w:rPr>
              <w:t>15551600</w:t>
            </w:r>
          </w:p>
        </w:tc>
        <w:tc>
          <w:tcPr>
            <w:tcW w:w="1454" w:type="dxa"/>
            <w:vAlign w:val="center"/>
          </w:tcPr>
          <w:p w:rsidR="00A868B1" w:rsidRPr="00905F40" w:rsidDel="007F20A9" w:rsidRDefault="00A868B1" w:rsidP="00A868B1">
            <w:pPr>
              <w:pStyle w:val="BodyTextIndent2"/>
              <w:widowControl w:val="0"/>
              <w:spacing w:after="120" w:line="240" w:lineRule="auto"/>
              <w:ind w:firstLine="0"/>
              <w:jc w:val="center"/>
              <w:rPr>
                <w:rFonts w:ascii="GHEA Grapalat" w:hAnsi="GHEA Grapalat" w:cs="Calibri"/>
                <w:color w:val="000000"/>
                <w:sz w:val="16"/>
                <w:szCs w:val="16"/>
              </w:rPr>
            </w:pPr>
            <w:r>
              <w:rPr>
                <w:rFonts w:ascii="GHEA Grapalat" w:hAnsi="GHEA Grapalat" w:cs="Calibri"/>
                <w:color w:val="000000"/>
                <w:sz w:val="16"/>
                <w:szCs w:val="16"/>
              </w:rPr>
              <w:t>Мацун</w:t>
            </w:r>
          </w:p>
        </w:tc>
        <w:tc>
          <w:tcPr>
            <w:tcW w:w="989" w:type="dxa"/>
          </w:tcPr>
          <w:p w:rsidR="00A868B1" w:rsidRPr="00A71D81" w:rsidRDefault="00A868B1" w:rsidP="00A868B1">
            <w:pPr>
              <w:jc w:val="center"/>
              <w:rPr>
                <w:rFonts w:ascii="GHEA Grapalat" w:hAnsi="GHEA Grapalat"/>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995" w:type="dxa"/>
          </w:tcPr>
          <w:p w:rsidR="00A868B1" w:rsidRPr="00A71D81" w:rsidRDefault="00A868B1" w:rsidP="00A868B1">
            <w:pPr>
              <w:jc w:val="center"/>
              <w:rPr>
                <w:rFonts w:ascii="GHEA Grapalat" w:hAnsi="GHEA Grapalat"/>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708"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852"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44"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05"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710"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42"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67"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56"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990"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57"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09" w:type="dxa"/>
          </w:tcPr>
          <w:p w:rsidR="00A868B1" w:rsidRPr="00A71D81" w:rsidRDefault="00A868B1" w:rsidP="00A868B1">
            <w:pPr>
              <w:jc w:val="center"/>
              <w:rPr>
                <w:rFonts w:ascii="GHEA Grapalat" w:hAnsi="GHEA Grapalat"/>
                <w:b/>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A868B1" w:rsidRPr="00B138F3" w:rsidTr="00A868B1">
        <w:trPr>
          <w:trHeight w:val="404"/>
          <w:jc w:val="center"/>
        </w:trPr>
        <w:tc>
          <w:tcPr>
            <w:tcW w:w="1712" w:type="dxa"/>
            <w:vAlign w:val="center"/>
          </w:tcPr>
          <w:p w:rsidR="00A868B1" w:rsidRPr="00730A03" w:rsidRDefault="00A868B1" w:rsidP="00A868B1">
            <w:pPr>
              <w:widowControl w:val="0"/>
              <w:jc w:val="center"/>
              <w:rPr>
                <w:rFonts w:ascii="GHEA Grapalat" w:hAnsi="GHEA Grapalat"/>
                <w:sz w:val="16"/>
                <w:szCs w:val="16"/>
                <w:lang w:val="en-US"/>
              </w:rPr>
            </w:pPr>
            <w:r>
              <w:rPr>
                <w:rFonts w:ascii="GHEA Grapalat" w:hAnsi="GHEA Grapalat"/>
                <w:sz w:val="16"/>
                <w:szCs w:val="16"/>
                <w:lang w:val="en-US"/>
              </w:rPr>
              <w:t>18</w:t>
            </w:r>
          </w:p>
        </w:tc>
        <w:tc>
          <w:tcPr>
            <w:tcW w:w="2115" w:type="dxa"/>
            <w:vAlign w:val="center"/>
          </w:tcPr>
          <w:p w:rsidR="00A868B1" w:rsidRPr="00F97D1C" w:rsidRDefault="00A868B1" w:rsidP="00A868B1">
            <w:pPr>
              <w:jc w:val="center"/>
              <w:rPr>
                <w:rFonts w:ascii="Arial LatArm" w:hAnsi="Arial LatArm" w:cs="Arial"/>
                <w:sz w:val="20"/>
                <w:szCs w:val="20"/>
              </w:rPr>
            </w:pPr>
            <w:r w:rsidRPr="00F97D1C">
              <w:rPr>
                <w:rFonts w:ascii="Arial LatArm" w:hAnsi="Arial LatArm" w:cs="Arial"/>
                <w:sz w:val="20"/>
                <w:szCs w:val="20"/>
              </w:rPr>
              <w:t>15333100</w:t>
            </w:r>
          </w:p>
        </w:tc>
        <w:tc>
          <w:tcPr>
            <w:tcW w:w="1454" w:type="dxa"/>
            <w:vAlign w:val="center"/>
          </w:tcPr>
          <w:p w:rsidR="00A868B1" w:rsidRPr="00905F40" w:rsidDel="007F20A9" w:rsidRDefault="00A868B1" w:rsidP="00A868B1">
            <w:pPr>
              <w:pStyle w:val="BodyTextIndent2"/>
              <w:widowControl w:val="0"/>
              <w:spacing w:after="120" w:line="240" w:lineRule="auto"/>
              <w:ind w:firstLine="0"/>
              <w:jc w:val="center"/>
              <w:rPr>
                <w:rFonts w:ascii="GHEA Grapalat" w:hAnsi="GHEA Grapalat" w:cs="Calibri"/>
                <w:color w:val="000000"/>
                <w:sz w:val="16"/>
                <w:szCs w:val="16"/>
              </w:rPr>
            </w:pPr>
            <w:r>
              <w:rPr>
                <w:rFonts w:ascii="GHEA Grapalat" w:hAnsi="GHEA Grapalat" w:cs="Calibri"/>
                <w:color w:val="000000"/>
                <w:sz w:val="16"/>
                <w:szCs w:val="16"/>
              </w:rPr>
              <w:t>Томатная паста</w:t>
            </w:r>
          </w:p>
        </w:tc>
        <w:tc>
          <w:tcPr>
            <w:tcW w:w="989" w:type="dxa"/>
          </w:tcPr>
          <w:p w:rsidR="00A868B1" w:rsidRPr="00A71D81" w:rsidRDefault="00A868B1" w:rsidP="00A868B1">
            <w:pPr>
              <w:jc w:val="center"/>
              <w:rPr>
                <w:rFonts w:ascii="GHEA Grapalat" w:hAnsi="GHEA Grapalat"/>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995" w:type="dxa"/>
          </w:tcPr>
          <w:p w:rsidR="00A868B1" w:rsidRPr="00A71D81" w:rsidRDefault="00A868B1" w:rsidP="00A868B1">
            <w:pPr>
              <w:jc w:val="center"/>
              <w:rPr>
                <w:rFonts w:ascii="GHEA Grapalat" w:hAnsi="GHEA Grapalat"/>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708"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852"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44"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605"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710"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42"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67"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56"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990"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57" w:type="dxa"/>
          </w:tcPr>
          <w:p w:rsidR="00A868B1" w:rsidRPr="00A71D81" w:rsidRDefault="00A868B1" w:rsidP="00A868B1">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809" w:type="dxa"/>
          </w:tcPr>
          <w:p w:rsidR="00A868B1" w:rsidRPr="00A71D81" w:rsidRDefault="00A868B1" w:rsidP="00A868B1">
            <w:pPr>
              <w:jc w:val="center"/>
              <w:rPr>
                <w:rFonts w:ascii="GHEA Grapalat" w:hAnsi="GHEA Grapalat"/>
                <w:b/>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Default="00071D1C" w:rsidP="00B46D58">
      <w:pPr>
        <w:widowControl w:val="0"/>
        <w:spacing w:after="160"/>
        <w:ind w:left="-142" w:firstLine="142"/>
        <w:jc w:val="center"/>
        <w:rPr>
          <w:rFonts w:ascii="GHEA Grapalat" w:hAnsi="GHEA Grapalat" w:cs="Sylfaen"/>
          <w:b/>
        </w:rPr>
      </w:pPr>
    </w:p>
    <w:p w:rsidR="00AA0F9A" w:rsidRPr="00BA20A0" w:rsidRDefault="00296DAD" w:rsidP="00AA0F9A">
      <w:pPr>
        <w:widowControl w:val="0"/>
        <w:jc w:val="right"/>
        <w:rPr>
          <w:rFonts w:ascii="GHEA Grapalat" w:hAnsi="GHEA Grapalat" w:cs="Sylfaen"/>
          <w:i/>
        </w:rPr>
      </w:pPr>
      <w:r>
        <w:rPr>
          <w:rFonts w:ascii="GHEA Grapalat" w:hAnsi="GHEA Grapalat"/>
          <w:i/>
        </w:rPr>
        <w:lastRenderedPageBreak/>
        <w:t>П</w:t>
      </w:r>
      <w:r w:rsidR="00AA0F9A" w:rsidRPr="00BA20A0">
        <w:rPr>
          <w:rFonts w:ascii="GHEA Grapalat" w:hAnsi="GHEA Grapalat"/>
          <w:i/>
        </w:rPr>
        <w:t>иложение № 4</w:t>
      </w:r>
    </w:p>
    <w:p w:rsidR="00AA0F9A" w:rsidRPr="00BA20A0" w:rsidRDefault="00AA0F9A" w:rsidP="00AA0F9A">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rsidR="00AA0F9A" w:rsidRPr="00BA20A0" w:rsidRDefault="00AA0F9A" w:rsidP="00AA0F9A">
      <w:pPr>
        <w:jc w:val="center"/>
        <w:rPr>
          <w:rFonts w:ascii="GHEA Grapalat" w:hAnsi="GHEA Grapalat" w:cs="GHEA Grapalat"/>
        </w:rPr>
      </w:pPr>
    </w:p>
    <w:p w:rsidR="00AA0F9A" w:rsidRPr="00BA20A0" w:rsidRDefault="00AA0F9A" w:rsidP="00AA0F9A">
      <w:pPr>
        <w:jc w:val="center"/>
        <w:rPr>
          <w:rFonts w:ascii="GHEA Grapalat" w:hAnsi="GHEA Grapalat" w:cs="GHEA Grapalat"/>
        </w:rPr>
      </w:pPr>
      <w:r w:rsidRPr="00BA20A0">
        <w:rPr>
          <w:rFonts w:ascii="GHEA Grapalat" w:hAnsi="GHEA Grapalat" w:cs="GHEA Grapalat"/>
        </w:rPr>
        <w:t>УВЕДОМЛЕНИЕ</w:t>
      </w:r>
    </w:p>
    <w:p w:rsidR="00AA0F9A" w:rsidRPr="00BA20A0" w:rsidRDefault="00AA0F9A" w:rsidP="00AA0F9A">
      <w:pPr>
        <w:jc w:val="center"/>
        <w:rPr>
          <w:rFonts w:ascii="GHEA Grapalat" w:hAnsi="GHEA Grapalat" w:cs="GHEA Grapalat"/>
          <w:lang w:val="hy-AM"/>
        </w:rPr>
      </w:pPr>
    </w:p>
    <w:p w:rsidR="00AA0F9A" w:rsidRPr="00BA20A0" w:rsidRDefault="00AA0F9A" w:rsidP="00AA0F9A">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rsidR="00AA0F9A" w:rsidRPr="00BA20A0" w:rsidRDefault="00AA0F9A" w:rsidP="00AA0F9A">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финансового агента</w:t>
      </w:r>
    </w:p>
    <w:p w:rsidR="00AA0F9A" w:rsidRPr="00BA20A0" w:rsidRDefault="00AA0F9A" w:rsidP="00AA0F9A">
      <w:pPr>
        <w:rPr>
          <w:rFonts w:ascii="GHEA Grapalat" w:hAnsi="GHEA Grapalat"/>
          <w:vertAlign w:val="superscript"/>
          <w:lang w:val="es-ES"/>
        </w:rPr>
      </w:pPr>
    </w:p>
    <w:p w:rsidR="00AA0F9A" w:rsidRPr="00BA20A0" w:rsidRDefault="00AA0F9A" w:rsidP="00AA0F9A">
      <w:pPr>
        <w:pStyle w:val="ListParagraph"/>
        <w:numPr>
          <w:ilvl w:val="0"/>
          <w:numId w:val="34"/>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rsidR="00AA0F9A" w:rsidRPr="00BA20A0" w:rsidRDefault="00AA0F9A" w:rsidP="00AA0F9A">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A0F9A" w:rsidRPr="00BA20A0" w:rsidRDefault="00AA0F9A" w:rsidP="00AA0F9A">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rsidR="00AA0F9A" w:rsidRPr="00BA20A0" w:rsidRDefault="00AA0F9A" w:rsidP="00AA0F9A">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A0F9A" w:rsidRPr="00BA20A0" w:rsidRDefault="00AA0F9A" w:rsidP="00AA0F9A">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rsidR="00AA0F9A" w:rsidRPr="00BA20A0" w:rsidRDefault="00AA0F9A" w:rsidP="00AA0F9A">
      <w:pPr>
        <w:rPr>
          <w:rFonts w:ascii="GHEA Grapalat" w:hAnsi="GHEA Grapalat" w:cs="Sylfaen"/>
          <w:sz w:val="20"/>
          <w:szCs w:val="20"/>
          <w:lang w:val="es-ES"/>
        </w:rPr>
      </w:pPr>
    </w:p>
    <w:p w:rsidR="00AA0F9A" w:rsidRPr="00BA20A0" w:rsidRDefault="00AA0F9A" w:rsidP="00AA0F9A">
      <w:pPr>
        <w:pStyle w:val="ListParagraph"/>
        <w:numPr>
          <w:ilvl w:val="0"/>
          <w:numId w:val="34"/>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rsidR="00AA0F9A" w:rsidRPr="00BA20A0" w:rsidRDefault="00AA0F9A" w:rsidP="00AA0F9A">
      <w:pPr>
        <w:jc w:val="center"/>
        <w:rPr>
          <w:rFonts w:ascii="GHEA Grapalat" w:hAnsi="GHEA Grapalat" w:cs="GHEA Grapalat"/>
          <w:lang w:val="es-ES"/>
        </w:rPr>
      </w:pPr>
    </w:p>
    <w:p w:rsidR="00AA0F9A" w:rsidRPr="00BA20A0" w:rsidRDefault="00AA0F9A" w:rsidP="00AA0F9A">
      <w:pPr>
        <w:jc w:val="center"/>
        <w:rPr>
          <w:rFonts w:ascii="GHEA Grapalat" w:hAnsi="GHEA Grapalat" w:cs="Sylfaen"/>
          <w:b/>
          <w:lang w:val="es-ES"/>
        </w:rPr>
      </w:pPr>
    </w:p>
    <w:p w:rsidR="00AA0F9A" w:rsidRPr="00BA20A0" w:rsidRDefault="00AA0F9A" w:rsidP="00AA0F9A">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rsidR="00AA0F9A" w:rsidRPr="00BA20A0" w:rsidRDefault="00AA0F9A" w:rsidP="00AA0F9A">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rsidR="00AA0F9A" w:rsidRPr="00BA20A0" w:rsidRDefault="00AA0F9A" w:rsidP="00AA0F9A">
      <w:pPr>
        <w:jc w:val="right"/>
        <w:rPr>
          <w:rFonts w:ascii="GHEA Grapalat" w:hAnsi="GHEA Grapalat"/>
          <w:sz w:val="20"/>
          <w:lang w:val="hy-AM"/>
        </w:rPr>
      </w:pPr>
      <w:r w:rsidRPr="00BA20A0">
        <w:rPr>
          <w:rFonts w:ascii="GHEA Grapalat" w:hAnsi="GHEA Grapalat"/>
          <w:sz w:val="20"/>
          <w:lang w:val="hy-AM"/>
        </w:rPr>
        <w:t xml:space="preserve">    </w:t>
      </w:r>
    </w:p>
    <w:p w:rsidR="00AA0F9A" w:rsidRPr="00BA20A0" w:rsidRDefault="00AA0F9A" w:rsidP="00AA0F9A">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AA0F9A" w:rsidRPr="00BA20A0" w:rsidRDefault="00AA0F9A" w:rsidP="00AA0F9A">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rsidR="00AA0F9A" w:rsidRPr="00BA20A0" w:rsidRDefault="00AA0F9A" w:rsidP="00AA0F9A">
      <w:pPr>
        <w:jc w:val="center"/>
        <w:rPr>
          <w:rFonts w:ascii="GHEA Grapalat" w:hAnsi="GHEA Grapalat" w:cs="Sylfaen"/>
          <w:sz w:val="16"/>
          <w:szCs w:val="16"/>
          <w:lang w:val="es-ES"/>
        </w:rPr>
      </w:pPr>
    </w:p>
    <w:p w:rsidR="00AA0F9A" w:rsidRPr="00BA20A0" w:rsidRDefault="00AA0F9A" w:rsidP="00AA0F9A">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rsidR="00AA0F9A" w:rsidRPr="00C60645" w:rsidRDefault="00AA0F9A" w:rsidP="00AA0F9A">
      <w:pPr>
        <w:jc w:val="center"/>
        <w:rPr>
          <w:ins w:id="15" w:author="Inesa Kocharyan" w:date="2025-02-19T10:39:00Z"/>
          <w:rFonts w:ascii="GHEA Grapalat" w:hAnsi="GHEA Grapalat" w:cs="Sylfaen"/>
          <w:b/>
          <w:lang w:val="es-ES"/>
        </w:rPr>
      </w:pPr>
    </w:p>
    <w:p w:rsidR="00AA0F9A" w:rsidRPr="00B138F3" w:rsidRDefault="00AA0F9A" w:rsidP="00B46D58">
      <w:pPr>
        <w:widowControl w:val="0"/>
        <w:spacing w:after="160"/>
        <w:ind w:left="-142" w:firstLine="142"/>
        <w:jc w:val="center"/>
        <w:rPr>
          <w:rFonts w:ascii="GHEA Grapalat" w:hAnsi="GHEA Grapalat" w:cs="Sylfaen"/>
          <w:b/>
        </w:rPr>
      </w:pPr>
      <w:bookmarkStart w:id="16" w:name="_GoBack"/>
      <w:bookmarkEnd w:id="16"/>
    </w:p>
    <w:sectPr w:rsidR="00AA0F9A"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59B0" w:rsidRDefault="00A959B0">
      <w:r>
        <w:separator/>
      </w:r>
    </w:p>
  </w:endnote>
  <w:endnote w:type="continuationSeparator" w:id="0">
    <w:p w:rsidR="00A959B0" w:rsidRDefault="00A95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rsidR="00AE3CD6" w:rsidRPr="00C861E9" w:rsidRDefault="00AE3CD6">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2C0FE3">
          <w:rPr>
            <w:rFonts w:ascii="GHEA Grapalat" w:hAnsi="GHEA Grapalat"/>
            <w:noProof/>
            <w:sz w:val="24"/>
            <w:szCs w:val="24"/>
          </w:rPr>
          <w:t>102</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59B0" w:rsidRDefault="00A959B0">
      <w:r>
        <w:separator/>
      </w:r>
    </w:p>
  </w:footnote>
  <w:footnote w:type="continuationSeparator" w:id="0">
    <w:p w:rsidR="00A959B0" w:rsidRDefault="00A959B0">
      <w:r>
        <w:continuationSeparator/>
      </w:r>
    </w:p>
  </w:footnote>
  <w:footnote w:id="1">
    <w:p w:rsidR="00AE3CD6" w:rsidRPr="008842CE" w:rsidRDefault="00AE3CD6"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AE3CD6" w:rsidRPr="000811C1" w:rsidRDefault="00AE3CD6">
      <w:pPr>
        <w:pStyle w:val="FootnoteText"/>
        <w:rPr>
          <w:lang w:val="af-ZA"/>
        </w:rPr>
      </w:pPr>
    </w:p>
  </w:footnote>
  <w:footnote w:id="2">
    <w:p w:rsidR="00AE3CD6" w:rsidRPr="00A31673" w:rsidRDefault="00AE3CD6">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rsidR="00AE3CD6" w:rsidRPr="008416BA" w:rsidRDefault="00AE3CD6"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AE3CD6" w:rsidRDefault="00AE3CD6" w:rsidP="006B3E56">
      <w:pPr>
        <w:jc w:val="both"/>
      </w:pPr>
    </w:p>
    <w:p w:rsidR="00AE3CD6" w:rsidRPr="008B70EB" w:rsidRDefault="00AE3CD6"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AE3CD6" w:rsidRPr="008B70EB" w:rsidRDefault="00AE3CD6"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AE3CD6" w:rsidRPr="008B70EB" w:rsidRDefault="00AE3CD6"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AE3CD6" w:rsidRDefault="00AE3CD6" w:rsidP="00637230">
      <w:pPr>
        <w:jc w:val="both"/>
        <w:rPr>
          <w:rFonts w:asciiTheme="minorHAnsi" w:hAnsiTheme="minorHAnsi"/>
          <w:lang w:val="af-ZA"/>
        </w:rPr>
      </w:pPr>
    </w:p>
  </w:footnote>
  <w:footnote w:id="4">
    <w:p w:rsidR="00AE3CD6" w:rsidRPr="00D3436F" w:rsidRDefault="00AE3CD6"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AE3CD6" w:rsidRPr="00D3436F" w:rsidRDefault="00AE3CD6">
      <w:pPr>
        <w:pStyle w:val="FootnoteText"/>
        <w:rPr>
          <w:lang w:val="es-ES"/>
        </w:rPr>
      </w:pPr>
    </w:p>
  </w:footnote>
  <w:footnote w:id="5">
    <w:p w:rsidR="00AE3CD6" w:rsidRPr="008842CE" w:rsidRDefault="00AE3CD6" w:rsidP="003D2FE2">
      <w:pPr>
        <w:pStyle w:val="FootnoteText"/>
        <w:jc w:val="both"/>
      </w:pPr>
    </w:p>
  </w:footnote>
  <w:footnote w:id="6">
    <w:p w:rsidR="00AE3CD6" w:rsidRPr="008842CE" w:rsidRDefault="00AE3CD6" w:rsidP="000A214C">
      <w:pPr>
        <w:pStyle w:val="FootnoteText"/>
        <w:jc w:val="both"/>
      </w:pPr>
    </w:p>
  </w:footnote>
  <w:footnote w:id="7">
    <w:p w:rsidR="00AE3CD6" w:rsidRDefault="00AE3CD6" w:rsidP="00D3436F">
      <w:pPr>
        <w:pStyle w:val="FootnoteText"/>
        <w:widowControl w:val="0"/>
        <w:jc w:val="both"/>
        <w:rPr>
          <w:ins w:id="9"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AE3CD6" w:rsidRPr="00F21C0D" w:rsidRDefault="00AE3CD6" w:rsidP="00D3436F">
      <w:pPr>
        <w:pStyle w:val="FootnoteText"/>
        <w:widowControl w:val="0"/>
        <w:jc w:val="both"/>
        <w:rPr>
          <w:lang w:val="hy-AM"/>
        </w:rPr>
      </w:pPr>
    </w:p>
  </w:footnote>
  <w:footnote w:id="8">
    <w:p w:rsidR="00AE3CD6" w:rsidRDefault="00AE3CD6" w:rsidP="005E52ED">
      <w:pPr>
        <w:pStyle w:val="FootnoteText"/>
        <w:widowControl w:val="0"/>
        <w:jc w:val="both"/>
        <w:rPr>
          <w:rFonts w:ascii="GHEA Grapalat" w:hAnsi="GHEA Grapalat"/>
          <w:i/>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AE3CD6" w:rsidRDefault="00AE3CD6" w:rsidP="005E52ED">
      <w:pPr>
        <w:pStyle w:val="FootnoteText"/>
        <w:widowControl w:val="0"/>
        <w:jc w:val="both"/>
        <w:rPr>
          <w:rFonts w:ascii="GHEA Grapalat" w:hAnsi="GHEA Grapalat"/>
          <w:i/>
        </w:rPr>
      </w:pPr>
    </w:p>
    <w:p w:rsidR="00AE3CD6" w:rsidRDefault="00AE3CD6" w:rsidP="005E52ED">
      <w:pPr>
        <w:pStyle w:val="FootnoteText"/>
        <w:widowControl w:val="0"/>
        <w:jc w:val="both"/>
        <w:rPr>
          <w:rFonts w:ascii="GHEA Grapalat" w:hAnsi="GHEA Grapalat"/>
          <w:i/>
        </w:rPr>
      </w:pPr>
    </w:p>
    <w:p w:rsidR="00AE3CD6" w:rsidRPr="00EB336B" w:rsidRDefault="00AE3CD6" w:rsidP="00251F9C">
      <w:pPr>
        <w:pStyle w:val="FootnoteText"/>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AE3CD6" w:rsidRPr="00D3436F" w:rsidRDefault="00AE3CD6">
      <w:pPr>
        <w:pStyle w:val="FootnoteText"/>
        <w:rPr>
          <w:lang w:val="hy-AM"/>
        </w:rPr>
      </w:pPr>
    </w:p>
  </w:footnote>
  <w:footnote w:id="9">
    <w:p w:rsidR="00AE3CD6" w:rsidRPr="008842CE" w:rsidRDefault="00AE3CD6"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AE3CD6" w:rsidRPr="00E85250" w:rsidRDefault="00AE3CD6" w:rsidP="00D90640">
      <w:pPr>
        <w:widowControl w:val="0"/>
        <w:spacing w:after="160" w:line="360" w:lineRule="auto"/>
        <w:ind w:firstLine="709"/>
        <w:jc w:val="both"/>
        <w:rPr>
          <w:rFonts w:ascii="GHEA Grapalat" w:hAnsi="GHEA Grapalat"/>
          <w:lang w:val="hy-AM"/>
        </w:rPr>
      </w:pPr>
    </w:p>
    <w:p w:rsidR="00AE3CD6" w:rsidRPr="00D3436F" w:rsidRDefault="00AE3CD6">
      <w:pPr>
        <w:pStyle w:val="FootnoteText"/>
        <w:rPr>
          <w:lang w:val="hy-AM"/>
        </w:rPr>
      </w:pPr>
    </w:p>
  </w:footnote>
  <w:footnote w:id="10">
    <w:p w:rsidR="00AE3CD6" w:rsidRPr="00402BC3" w:rsidRDefault="00AE3CD6"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AE3CD6" w:rsidRPr="00552088" w:rsidRDefault="00AE3CD6"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AE3CD6" w:rsidRPr="00D3436F" w:rsidRDefault="00AE3CD6">
      <w:pPr>
        <w:pStyle w:val="FootnoteText"/>
        <w:rPr>
          <w:lang w:val="hy-AM"/>
        </w:rPr>
      </w:pPr>
    </w:p>
  </w:footnote>
  <w:footnote w:id="11">
    <w:p w:rsidR="00AE3CD6" w:rsidRPr="008842CE" w:rsidRDefault="00AE3CD6"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AE3CD6" w:rsidRPr="00D3436F" w:rsidRDefault="00AE3CD6">
      <w:pPr>
        <w:pStyle w:val="FootnoteText"/>
        <w:rPr>
          <w:lang w:val="hy-AM"/>
        </w:rPr>
      </w:pPr>
    </w:p>
  </w:footnote>
  <w:footnote w:id="12">
    <w:p w:rsidR="00AE3CD6" w:rsidRPr="00D3436F" w:rsidRDefault="00AE3CD6"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3">
    <w:p w:rsidR="00AE3CD6" w:rsidRPr="008842CE" w:rsidRDefault="00AE3CD6"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AE3CD6" w:rsidRPr="00D3436F" w:rsidRDefault="00AE3CD6">
      <w:pPr>
        <w:pStyle w:val="FootnoteText"/>
        <w:rPr>
          <w:lang w:val="hy-AM"/>
        </w:rPr>
      </w:pPr>
    </w:p>
  </w:footnote>
  <w:footnote w:id="14">
    <w:p w:rsidR="00AE3CD6" w:rsidRPr="00E861BF" w:rsidRDefault="00AE3CD6"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footnote>
  <w:footnote w:id="15">
    <w:p w:rsidR="00AE3CD6" w:rsidRPr="00E861BF" w:rsidRDefault="00AE3CD6"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16">
    <w:p w:rsidR="00AE3CD6" w:rsidRPr="008842CE" w:rsidRDefault="00AE3CD6"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7">
    <w:p w:rsidR="00AE3CD6" w:rsidRPr="008842CE" w:rsidRDefault="00AE3CD6"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4"/>
  </w:num>
  <w:num w:numId="17">
    <w:abstractNumId w:val="6"/>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3"/>
  </w:num>
  <w:num w:numId="34">
    <w:abstractNumId w:val="2"/>
  </w:num>
  <w:numIdMacAtCleanup w:val="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44E"/>
    <w:rsid w:val="000246E6"/>
    <w:rsid w:val="00024FA3"/>
    <w:rsid w:val="00025353"/>
    <w:rsid w:val="00025A85"/>
    <w:rsid w:val="00026351"/>
    <w:rsid w:val="000265AD"/>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5EA"/>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6CEE"/>
    <w:rsid w:val="00076D94"/>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AD8"/>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2E2F"/>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D4C"/>
    <w:rsid w:val="001E2047"/>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4F97"/>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0FE3"/>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D7EE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2C"/>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2FA"/>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3568"/>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5D45"/>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3DCA"/>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4BD"/>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A12"/>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B87"/>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76"/>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189"/>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0AEC"/>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30A03"/>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1CE"/>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48C"/>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5FAE"/>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230"/>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19D"/>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9EE"/>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56A6"/>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2E1"/>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40"/>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E26"/>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C15"/>
    <w:rsid w:val="00A76CF8"/>
    <w:rsid w:val="00A779D8"/>
    <w:rsid w:val="00A8081F"/>
    <w:rsid w:val="00A80ECD"/>
    <w:rsid w:val="00A8134C"/>
    <w:rsid w:val="00A81620"/>
    <w:rsid w:val="00A81DD5"/>
    <w:rsid w:val="00A82F21"/>
    <w:rsid w:val="00A8328A"/>
    <w:rsid w:val="00A86287"/>
    <w:rsid w:val="00A868B1"/>
    <w:rsid w:val="00A8771E"/>
    <w:rsid w:val="00A9027E"/>
    <w:rsid w:val="00A90E28"/>
    <w:rsid w:val="00A90FCD"/>
    <w:rsid w:val="00A921FF"/>
    <w:rsid w:val="00A93710"/>
    <w:rsid w:val="00A93A41"/>
    <w:rsid w:val="00A943A0"/>
    <w:rsid w:val="00A944D6"/>
    <w:rsid w:val="00A959B0"/>
    <w:rsid w:val="00A95C09"/>
    <w:rsid w:val="00A961A4"/>
    <w:rsid w:val="00A96293"/>
    <w:rsid w:val="00A96817"/>
    <w:rsid w:val="00A9694C"/>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3CD6"/>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0ED9"/>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2069"/>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41"/>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0DE"/>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68A"/>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6B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7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1629"/>
    <w:rsid w:val="00EE257F"/>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4737F"/>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FBEBE0"/>
  <w15:docId w15:val="{BDEC7291-45D6-4D6C-A9A9-9208B19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BD0785"/>
  </w:style>
  <w:style w:type="character" w:customStyle="1" w:styleId="ypks7kbdpwfgdykd3qb9">
    <w:name w:val="ypks7kbdpwfgdykd3qb9"/>
    <w:basedOn w:val="DefaultParagraphFont"/>
    <w:rsid w:val="002D7E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zakaryan@yandex.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zakaryan@yandex.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135F9-03DE-4A9B-9A53-1C7A4CD53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2147</TotalTime>
  <Pages>102</Pages>
  <Words>22028</Words>
  <Characters>125565</Characters>
  <Application>Microsoft Office Word</Application>
  <DocSecurity>0</DocSecurity>
  <Lines>1046</Lines>
  <Paragraphs>294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147299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1322</cp:revision>
  <cp:lastPrinted>2018-02-16T07:12:00Z</cp:lastPrinted>
  <dcterms:created xsi:type="dcterms:W3CDTF">2019-10-28T07:04:00Z</dcterms:created>
  <dcterms:modified xsi:type="dcterms:W3CDTF">2025-12-13T09:28:00Z</dcterms:modified>
</cp:coreProperties>
</file>